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C4F" w:rsidRDefault="00850C4F">
      <w:pPr>
        <w:jc w:val="center"/>
        <w:rPr>
          <w:b/>
          <w:bCs/>
          <w:sz w:val="52"/>
          <w:szCs w:val="52"/>
        </w:rPr>
      </w:pPr>
      <w:bookmarkStart w:id="0" w:name="_GoBack"/>
      <w:bookmarkEnd w:id="0"/>
    </w:p>
    <w:p w:rsidR="00850C4F" w:rsidRDefault="00850C4F">
      <w:pPr>
        <w:rPr>
          <w:b/>
          <w:bCs/>
          <w:sz w:val="52"/>
          <w:szCs w:val="52"/>
        </w:rPr>
      </w:pPr>
    </w:p>
    <w:p w:rsidR="00850C4F" w:rsidRDefault="00850C4F">
      <w:pPr>
        <w:rPr>
          <w:b/>
          <w:bCs/>
          <w:sz w:val="52"/>
          <w:szCs w:val="52"/>
        </w:rPr>
      </w:pPr>
    </w:p>
    <w:p w:rsidR="00850C4F" w:rsidRDefault="000E74EB">
      <w:pPr>
        <w:jc w:val="center"/>
        <w:rPr>
          <w:rFonts w:asciiTheme="minorEastAsia" w:eastAsiaTheme="minorEastAsia" w:hAnsiTheme="minorEastAsia" w:cstheme="minorEastAsia"/>
          <w:b/>
          <w:bCs/>
          <w:sz w:val="52"/>
          <w:szCs w:val="52"/>
        </w:rPr>
      </w:pPr>
      <w:r>
        <w:rPr>
          <w:rFonts w:asciiTheme="minorEastAsia" w:eastAsiaTheme="minorEastAsia" w:hAnsiTheme="minorEastAsia" w:cstheme="minorEastAsia" w:hint="eastAsia"/>
          <w:b/>
          <w:bCs/>
          <w:sz w:val="52"/>
          <w:szCs w:val="52"/>
        </w:rPr>
        <w:t>北京市重点站区管理委员会</w:t>
      </w:r>
    </w:p>
    <w:p w:rsidR="00850C4F" w:rsidRDefault="000E74EB">
      <w:pPr>
        <w:jc w:val="center"/>
        <w:rPr>
          <w:rFonts w:asciiTheme="minorEastAsia" w:eastAsiaTheme="minorEastAsia" w:hAnsiTheme="minorEastAsia" w:cstheme="minorEastAsia"/>
          <w:b/>
          <w:bCs/>
          <w:sz w:val="52"/>
        </w:rPr>
      </w:pPr>
      <w:r>
        <w:rPr>
          <w:rFonts w:asciiTheme="minorEastAsia" w:eastAsiaTheme="minorEastAsia" w:hAnsiTheme="minorEastAsia" w:cstheme="minorEastAsia" w:hint="eastAsia"/>
          <w:b/>
          <w:bCs/>
          <w:sz w:val="52"/>
          <w:szCs w:val="52"/>
        </w:rPr>
        <w:t>部门整体绩效评价报告</w:t>
      </w:r>
    </w:p>
    <w:p w:rsidR="00850C4F" w:rsidRDefault="00850C4F">
      <w:pPr>
        <w:jc w:val="center"/>
        <w:rPr>
          <w:rFonts w:eastAsia="黑体"/>
          <w:sz w:val="30"/>
        </w:rPr>
      </w:pPr>
    </w:p>
    <w:p w:rsidR="00850C4F" w:rsidRDefault="00850C4F">
      <w:pPr>
        <w:rPr>
          <w:rFonts w:eastAsia="黑体"/>
          <w:sz w:val="30"/>
        </w:rPr>
      </w:pPr>
    </w:p>
    <w:p w:rsidR="00850C4F" w:rsidRDefault="00850C4F">
      <w:pPr>
        <w:jc w:val="center"/>
        <w:rPr>
          <w:rFonts w:eastAsia="黑体"/>
          <w:sz w:val="30"/>
        </w:rPr>
      </w:pPr>
    </w:p>
    <w:p w:rsidR="00850C4F" w:rsidRDefault="00850C4F">
      <w:pPr>
        <w:jc w:val="center"/>
        <w:rPr>
          <w:rFonts w:eastAsia="黑体"/>
          <w:sz w:val="30"/>
        </w:rPr>
      </w:pPr>
    </w:p>
    <w:p w:rsidR="00850C4F" w:rsidRDefault="00850C4F">
      <w:pPr>
        <w:rPr>
          <w:rFonts w:eastAsia="黑体"/>
          <w:sz w:val="30"/>
        </w:rPr>
      </w:pPr>
    </w:p>
    <w:p w:rsidR="00850C4F" w:rsidRDefault="00850C4F">
      <w:pPr>
        <w:jc w:val="center"/>
        <w:rPr>
          <w:rFonts w:eastAsia="黑体"/>
          <w:sz w:val="30"/>
        </w:rPr>
      </w:pPr>
    </w:p>
    <w:p w:rsidR="00850C4F" w:rsidRDefault="00850C4F">
      <w:pPr>
        <w:jc w:val="center"/>
        <w:rPr>
          <w:rFonts w:eastAsia="黑体"/>
          <w:sz w:val="30"/>
        </w:rPr>
      </w:pPr>
    </w:p>
    <w:p w:rsidR="00850C4F" w:rsidRDefault="00850C4F">
      <w:pPr>
        <w:jc w:val="center"/>
        <w:rPr>
          <w:rFonts w:ascii="黑体" w:eastAsia="黑体"/>
          <w:sz w:val="36"/>
          <w:szCs w:val="36"/>
        </w:rPr>
        <w:sectPr w:rsidR="00850C4F">
          <w:pgSz w:w="11906" w:h="16838"/>
          <w:pgMar w:top="1440" w:right="1800" w:bottom="1440" w:left="1800" w:header="851" w:footer="992" w:gutter="0"/>
          <w:pgNumType w:start="1"/>
          <w:cols w:space="425"/>
          <w:docGrid w:type="lines" w:linePitch="312"/>
        </w:sectPr>
      </w:pPr>
    </w:p>
    <w:sdt>
      <w:sdtPr>
        <w:rPr>
          <w:rFonts w:ascii="宋体" w:hAnsi="宋体"/>
        </w:rPr>
        <w:id w:val="147453448"/>
        <w:docPartObj>
          <w:docPartGallery w:val="Table of Contents"/>
          <w:docPartUnique/>
        </w:docPartObj>
      </w:sdtPr>
      <w:sdtContent>
        <w:p w:rsidR="00850C4F" w:rsidRDefault="000E74EB">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目录</w:t>
          </w:r>
        </w:p>
        <w:p w:rsidR="00850C4F" w:rsidRDefault="00850C4F">
          <w:pPr>
            <w:pStyle w:val="1"/>
            <w:tabs>
              <w:tab w:val="right" w:leader="dot" w:pos="8306"/>
            </w:tabs>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sidR="000E74EB">
            <w:rPr>
              <w:rFonts w:ascii="仿宋_GB2312" w:eastAsia="仿宋_GB2312" w:hAnsi="仿宋_GB2312" w:cs="仿宋_GB2312" w:hint="eastAsia"/>
              <w:sz w:val="32"/>
              <w:szCs w:val="32"/>
            </w:rPr>
            <w:instrText>TOC \o "1-3"</w:instrText>
          </w:r>
          <w:r w:rsidR="000E74EB">
            <w:rPr>
              <w:rFonts w:ascii="仿宋_GB2312" w:eastAsia="仿宋_GB2312" w:hAnsi="仿宋_GB2312" w:cs="仿宋_GB2312" w:hint="eastAsia"/>
              <w:sz w:val="32"/>
              <w:szCs w:val="32"/>
            </w:rPr>
            <w:instrText xml:space="preserve"> \h \u </w:instrText>
          </w:r>
          <w:r>
            <w:rPr>
              <w:rFonts w:ascii="仿宋_GB2312" w:eastAsia="仿宋_GB2312" w:hAnsi="仿宋_GB2312" w:cs="仿宋_GB2312" w:hint="eastAsia"/>
              <w:sz w:val="32"/>
              <w:szCs w:val="32"/>
            </w:rPr>
            <w:fldChar w:fldCharType="separate"/>
          </w:r>
          <w:hyperlink w:anchor="_Toc26693" w:history="1">
            <w:r w:rsidR="000E74EB">
              <w:rPr>
                <w:rFonts w:ascii="仿宋_GB2312" w:eastAsia="仿宋_GB2312" w:hAnsi="仿宋_GB2312" w:cs="仿宋_GB2312" w:hint="eastAsia"/>
                <w:kern w:val="0"/>
                <w:sz w:val="32"/>
                <w:szCs w:val="32"/>
              </w:rPr>
              <w:t>一、部门概况</w:t>
            </w:r>
            <w:r w:rsidR="000E74EB">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0E74EB">
              <w:rPr>
                <w:rFonts w:ascii="仿宋_GB2312" w:eastAsia="仿宋_GB2312" w:hAnsi="仿宋_GB2312" w:cs="仿宋_GB2312" w:hint="eastAsia"/>
                <w:sz w:val="32"/>
                <w:szCs w:val="32"/>
              </w:rPr>
              <w:instrText xml:space="preserve"> PAGEREF _Toc26693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0E74EB">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fldChar w:fldCharType="end"/>
            </w:r>
          </w:hyperlink>
        </w:p>
        <w:p w:rsidR="00850C4F" w:rsidRDefault="00850C4F">
          <w:pPr>
            <w:pStyle w:val="2"/>
            <w:tabs>
              <w:tab w:val="right" w:leader="dot" w:pos="8306"/>
            </w:tabs>
            <w:rPr>
              <w:rFonts w:ascii="仿宋_GB2312" w:eastAsia="仿宋_GB2312" w:hAnsi="仿宋_GB2312" w:cs="仿宋_GB2312"/>
              <w:sz w:val="32"/>
              <w:szCs w:val="32"/>
            </w:rPr>
          </w:pPr>
          <w:hyperlink w:anchor="_Toc24074" w:history="1">
            <w:r w:rsidR="000E74EB">
              <w:rPr>
                <w:rFonts w:ascii="仿宋_GB2312" w:eastAsia="仿宋_GB2312" w:hAnsi="仿宋_GB2312" w:cs="仿宋_GB2312" w:hint="eastAsia"/>
                <w:sz w:val="32"/>
                <w:szCs w:val="32"/>
              </w:rPr>
              <w:t>（一）机构设置及职责工作任务情况</w:t>
            </w:r>
            <w:r w:rsidR="000E74EB">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0E74EB">
              <w:rPr>
                <w:rFonts w:ascii="仿宋_GB2312" w:eastAsia="仿宋_GB2312" w:hAnsi="仿宋_GB2312" w:cs="仿宋_GB2312" w:hint="eastAsia"/>
                <w:sz w:val="32"/>
                <w:szCs w:val="32"/>
              </w:rPr>
              <w:instrText xml:space="preserve"> PAGEREF _Toc24074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0E74EB">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fldChar w:fldCharType="end"/>
            </w:r>
          </w:hyperlink>
        </w:p>
        <w:p w:rsidR="00850C4F" w:rsidRDefault="00850C4F">
          <w:pPr>
            <w:pStyle w:val="2"/>
            <w:tabs>
              <w:tab w:val="right" w:leader="dot" w:pos="8306"/>
            </w:tabs>
            <w:rPr>
              <w:rFonts w:ascii="仿宋_GB2312" w:eastAsia="仿宋_GB2312" w:hAnsi="仿宋_GB2312" w:cs="仿宋_GB2312"/>
              <w:sz w:val="32"/>
              <w:szCs w:val="32"/>
            </w:rPr>
          </w:pPr>
          <w:hyperlink w:anchor="_Toc10248" w:history="1">
            <w:r w:rsidR="000E74EB">
              <w:rPr>
                <w:rFonts w:ascii="仿宋_GB2312" w:eastAsia="仿宋_GB2312" w:hAnsi="仿宋_GB2312" w:cs="仿宋_GB2312" w:hint="eastAsia"/>
                <w:sz w:val="32"/>
                <w:szCs w:val="32"/>
              </w:rPr>
              <w:t>（二）部门整体绩效目标设立情况</w:t>
            </w:r>
            <w:r w:rsidR="000E74EB">
              <w:rPr>
                <w:rFonts w:ascii="仿宋_GB2312" w:eastAsia="仿宋_GB2312" w:hAnsi="仿宋_GB2312" w:cs="仿宋_GB2312" w:hint="eastAsia"/>
                <w:sz w:val="32"/>
                <w:szCs w:val="32"/>
              </w:rPr>
              <w:tab/>
              <w:t>2</w:t>
            </w:r>
          </w:hyperlink>
        </w:p>
        <w:p w:rsidR="00850C4F" w:rsidRDefault="00850C4F">
          <w:pPr>
            <w:pStyle w:val="1"/>
            <w:tabs>
              <w:tab w:val="right" w:leader="dot" w:pos="8306"/>
            </w:tabs>
            <w:rPr>
              <w:rFonts w:ascii="仿宋_GB2312" w:eastAsia="仿宋_GB2312" w:hAnsi="仿宋_GB2312" w:cs="仿宋_GB2312"/>
              <w:sz w:val="32"/>
              <w:szCs w:val="32"/>
            </w:rPr>
          </w:pPr>
          <w:hyperlink w:anchor="_Toc21403" w:history="1">
            <w:r w:rsidR="000E74EB">
              <w:rPr>
                <w:rFonts w:ascii="仿宋_GB2312" w:eastAsia="仿宋_GB2312" w:hAnsi="仿宋_GB2312" w:cs="仿宋_GB2312" w:hint="eastAsia"/>
                <w:kern w:val="0"/>
                <w:sz w:val="32"/>
                <w:szCs w:val="32"/>
              </w:rPr>
              <w:t>二、当年预算执行情况</w:t>
            </w:r>
            <w:r w:rsidR="000E74EB">
              <w:rPr>
                <w:rFonts w:ascii="仿宋_GB2312" w:eastAsia="仿宋_GB2312" w:hAnsi="仿宋_GB2312" w:cs="仿宋_GB2312" w:hint="eastAsia"/>
                <w:sz w:val="32"/>
                <w:szCs w:val="32"/>
              </w:rPr>
              <w:tab/>
              <w:t>4</w:t>
            </w:r>
          </w:hyperlink>
        </w:p>
        <w:p w:rsidR="00850C4F" w:rsidRDefault="00850C4F">
          <w:pPr>
            <w:pStyle w:val="1"/>
            <w:tabs>
              <w:tab w:val="right" w:leader="dot" w:pos="8306"/>
            </w:tabs>
            <w:rPr>
              <w:rFonts w:ascii="仿宋_GB2312" w:eastAsia="仿宋_GB2312" w:hAnsi="仿宋_GB2312" w:cs="仿宋_GB2312"/>
              <w:sz w:val="32"/>
              <w:szCs w:val="32"/>
            </w:rPr>
          </w:pPr>
          <w:hyperlink w:anchor="_Toc20976" w:history="1">
            <w:r w:rsidR="000E74EB">
              <w:rPr>
                <w:rFonts w:ascii="仿宋_GB2312" w:eastAsia="仿宋_GB2312" w:hAnsi="仿宋_GB2312" w:cs="仿宋_GB2312" w:hint="eastAsia"/>
                <w:kern w:val="0"/>
                <w:sz w:val="32"/>
                <w:szCs w:val="32"/>
              </w:rPr>
              <w:t>三、整体绩效目标实现情况</w:t>
            </w:r>
            <w:r w:rsidR="000E74EB">
              <w:rPr>
                <w:rFonts w:ascii="仿宋_GB2312" w:eastAsia="仿宋_GB2312" w:hAnsi="仿宋_GB2312" w:cs="仿宋_GB2312" w:hint="eastAsia"/>
                <w:sz w:val="32"/>
                <w:szCs w:val="32"/>
              </w:rPr>
              <w:tab/>
              <w:t>4</w:t>
            </w:r>
          </w:hyperlink>
        </w:p>
        <w:p w:rsidR="00850C4F" w:rsidRDefault="00850C4F">
          <w:pPr>
            <w:pStyle w:val="2"/>
            <w:tabs>
              <w:tab w:val="right" w:leader="dot" w:pos="8306"/>
            </w:tabs>
            <w:rPr>
              <w:rFonts w:ascii="仿宋_GB2312" w:eastAsia="仿宋_GB2312" w:hAnsi="仿宋_GB2312" w:cs="仿宋_GB2312"/>
              <w:sz w:val="32"/>
              <w:szCs w:val="32"/>
            </w:rPr>
          </w:pPr>
          <w:hyperlink w:anchor="_Toc15033" w:history="1">
            <w:r w:rsidR="000E74EB">
              <w:rPr>
                <w:rFonts w:ascii="仿宋_GB2312" w:eastAsia="仿宋_GB2312" w:hAnsi="仿宋_GB2312" w:cs="仿宋_GB2312" w:hint="eastAsia"/>
                <w:sz w:val="32"/>
                <w:szCs w:val="32"/>
              </w:rPr>
              <w:t>（一）产出完成情况分析</w:t>
            </w:r>
            <w:r w:rsidR="000E74EB">
              <w:rPr>
                <w:rFonts w:ascii="仿宋_GB2312" w:eastAsia="仿宋_GB2312" w:hAnsi="仿宋_GB2312" w:cs="仿宋_GB2312" w:hint="eastAsia"/>
                <w:sz w:val="32"/>
                <w:szCs w:val="32"/>
              </w:rPr>
              <w:tab/>
              <w:t>4</w:t>
            </w:r>
          </w:hyperlink>
        </w:p>
        <w:p w:rsidR="00850C4F" w:rsidRDefault="00850C4F">
          <w:pPr>
            <w:pStyle w:val="2"/>
            <w:tabs>
              <w:tab w:val="right" w:leader="dot" w:pos="8306"/>
            </w:tabs>
            <w:rPr>
              <w:rFonts w:ascii="仿宋_GB2312" w:eastAsia="仿宋_GB2312" w:hAnsi="仿宋_GB2312" w:cs="仿宋_GB2312"/>
              <w:sz w:val="32"/>
              <w:szCs w:val="32"/>
            </w:rPr>
          </w:pPr>
          <w:hyperlink w:anchor="_Toc24627" w:history="1">
            <w:r w:rsidR="000E74EB">
              <w:rPr>
                <w:rFonts w:ascii="仿宋_GB2312" w:eastAsia="仿宋_GB2312" w:hAnsi="仿宋_GB2312" w:cs="仿宋_GB2312" w:hint="eastAsia"/>
                <w:sz w:val="32"/>
                <w:szCs w:val="32"/>
              </w:rPr>
              <w:t>（二）效果实现情况分析</w:t>
            </w:r>
            <w:r w:rsidR="000E74EB">
              <w:rPr>
                <w:rFonts w:ascii="仿宋_GB2312" w:eastAsia="仿宋_GB2312" w:hAnsi="仿宋_GB2312" w:cs="仿宋_GB2312" w:hint="eastAsia"/>
                <w:sz w:val="32"/>
                <w:szCs w:val="32"/>
              </w:rPr>
              <w:tab/>
              <w:t>9</w:t>
            </w:r>
          </w:hyperlink>
        </w:p>
        <w:p w:rsidR="00850C4F" w:rsidRDefault="00850C4F">
          <w:pPr>
            <w:pStyle w:val="1"/>
            <w:tabs>
              <w:tab w:val="right" w:leader="dot" w:pos="8306"/>
            </w:tabs>
            <w:rPr>
              <w:rFonts w:ascii="仿宋_GB2312" w:eastAsia="仿宋_GB2312" w:hAnsi="仿宋_GB2312" w:cs="仿宋_GB2312"/>
              <w:sz w:val="32"/>
              <w:szCs w:val="32"/>
            </w:rPr>
          </w:pPr>
          <w:hyperlink w:anchor="_Toc28342" w:history="1">
            <w:r w:rsidR="000E74EB">
              <w:rPr>
                <w:rFonts w:ascii="仿宋_GB2312" w:eastAsia="仿宋_GB2312" w:hAnsi="仿宋_GB2312" w:cs="仿宋_GB2312" w:hint="eastAsia"/>
                <w:kern w:val="0"/>
                <w:sz w:val="32"/>
                <w:szCs w:val="32"/>
              </w:rPr>
              <w:t>四、预算管理情况分析</w:t>
            </w:r>
            <w:r w:rsidR="000E74EB">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0E74EB">
              <w:rPr>
                <w:rFonts w:ascii="仿宋_GB2312" w:eastAsia="仿宋_GB2312" w:hAnsi="仿宋_GB2312" w:cs="仿宋_GB2312" w:hint="eastAsia"/>
                <w:sz w:val="32"/>
                <w:szCs w:val="32"/>
              </w:rPr>
              <w:instrText xml:space="preserve"> PAGEREF _Toc28342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0E74EB">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fldChar w:fldCharType="end"/>
            </w:r>
          </w:hyperlink>
        </w:p>
        <w:p w:rsidR="00850C4F" w:rsidRDefault="00850C4F">
          <w:pPr>
            <w:pStyle w:val="2"/>
            <w:tabs>
              <w:tab w:val="right" w:leader="dot" w:pos="8306"/>
            </w:tabs>
            <w:rPr>
              <w:rFonts w:ascii="仿宋_GB2312" w:eastAsia="仿宋_GB2312" w:hAnsi="仿宋_GB2312" w:cs="仿宋_GB2312"/>
              <w:sz w:val="32"/>
              <w:szCs w:val="32"/>
            </w:rPr>
          </w:pPr>
          <w:hyperlink w:anchor="_Toc11018" w:history="1">
            <w:r w:rsidR="000E74EB">
              <w:rPr>
                <w:rFonts w:ascii="仿宋_GB2312" w:eastAsia="仿宋_GB2312" w:hAnsi="仿宋_GB2312" w:cs="仿宋_GB2312" w:hint="eastAsia"/>
                <w:sz w:val="32"/>
                <w:szCs w:val="32"/>
              </w:rPr>
              <w:t>（一）财务管理</w:t>
            </w:r>
            <w:r w:rsidR="000E74EB">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0E74EB">
              <w:rPr>
                <w:rFonts w:ascii="仿宋_GB2312" w:eastAsia="仿宋_GB2312" w:hAnsi="仿宋_GB2312" w:cs="仿宋_GB2312" w:hint="eastAsia"/>
                <w:sz w:val="32"/>
                <w:szCs w:val="32"/>
              </w:rPr>
              <w:instrText xml:space="preserve"> PAGEREF _Toc11018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0E74EB">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fldChar w:fldCharType="end"/>
            </w:r>
          </w:hyperlink>
        </w:p>
        <w:p w:rsidR="00850C4F" w:rsidRDefault="00850C4F">
          <w:pPr>
            <w:pStyle w:val="2"/>
            <w:tabs>
              <w:tab w:val="right" w:leader="dot" w:pos="8306"/>
            </w:tabs>
            <w:rPr>
              <w:rFonts w:ascii="仿宋_GB2312" w:eastAsia="仿宋_GB2312" w:hAnsi="仿宋_GB2312" w:cs="仿宋_GB2312"/>
              <w:sz w:val="32"/>
              <w:szCs w:val="32"/>
            </w:rPr>
          </w:pPr>
          <w:hyperlink w:anchor="_Toc20585" w:history="1">
            <w:r w:rsidR="000E74EB">
              <w:rPr>
                <w:rFonts w:ascii="仿宋_GB2312" w:eastAsia="仿宋_GB2312" w:hAnsi="仿宋_GB2312" w:cs="仿宋_GB2312" w:hint="eastAsia"/>
                <w:sz w:val="32"/>
                <w:szCs w:val="32"/>
              </w:rPr>
              <w:t>（二</w:t>
            </w:r>
            <w:r w:rsidR="000E74EB">
              <w:rPr>
                <w:rFonts w:ascii="仿宋_GB2312" w:eastAsia="仿宋_GB2312" w:hAnsi="仿宋_GB2312" w:cs="仿宋_GB2312" w:hint="eastAsia"/>
                <w:sz w:val="32"/>
                <w:szCs w:val="32"/>
              </w:rPr>
              <w:t>）资产管理</w:t>
            </w:r>
            <w:r w:rsidR="000E74EB">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0E74EB">
              <w:rPr>
                <w:rFonts w:ascii="仿宋_GB2312" w:eastAsia="仿宋_GB2312" w:hAnsi="仿宋_GB2312" w:cs="仿宋_GB2312" w:hint="eastAsia"/>
                <w:sz w:val="32"/>
                <w:szCs w:val="32"/>
              </w:rPr>
              <w:instrText xml:space="preserve"> PAGEREF _Toc20585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0E74EB">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fldChar w:fldCharType="end"/>
            </w:r>
          </w:hyperlink>
        </w:p>
        <w:p w:rsidR="00850C4F" w:rsidRDefault="00850C4F">
          <w:pPr>
            <w:pStyle w:val="2"/>
            <w:tabs>
              <w:tab w:val="right" w:leader="dot" w:pos="8306"/>
            </w:tabs>
            <w:rPr>
              <w:rFonts w:ascii="仿宋_GB2312" w:eastAsia="仿宋_GB2312" w:hAnsi="仿宋_GB2312" w:cs="仿宋_GB2312"/>
              <w:sz w:val="32"/>
              <w:szCs w:val="32"/>
            </w:rPr>
          </w:pPr>
          <w:hyperlink w:anchor="_Toc23397" w:history="1">
            <w:r w:rsidR="000E74EB">
              <w:rPr>
                <w:rFonts w:ascii="仿宋_GB2312" w:eastAsia="仿宋_GB2312" w:hAnsi="仿宋_GB2312" w:cs="仿宋_GB2312" w:hint="eastAsia"/>
                <w:sz w:val="32"/>
                <w:szCs w:val="32"/>
              </w:rPr>
              <w:t>（三）绩效管理</w:t>
            </w:r>
            <w:r w:rsidR="000E74EB">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0E74EB">
              <w:rPr>
                <w:rFonts w:ascii="仿宋_GB2312" w:eastAsia="仿宋_GB2312" w:hAnsi="仿宋_GB2312" w:cs="仿宋_GB2312" w:hint="eastAsia"/>
                <w:sz w:val="32"/>
                <w:szCs w:val="32"/>
              </w:rPr>
              <w:instrText xml:space="preserve"> PAGEREF _Toc23397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0E74EB">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fldChar w:fldCharType="end"/>
            </w:r>
          </w:hyperlink>
        </w:p>
        <w:p w:rsidR="00850C4F" w:rsidRDefault="00850C4F">
          <w:pPr>
            <w:pStyle w:val="2"/>
            <w:tabs>
              <w:tab w:val="right" w:leader="dot" w:pos="8306"/>
            </w:tabs>
            <w:rPr>
              <w:rFonts w:ascii="仿宋_GB2312" w:eastAsia="仿宋_GB2312" w:hAnsi="仿宋_GB2312" w:cs="仿宋_GB2312"/>
              <w:sz w:val="32"/>
              <w:szCs w:val="32"/>
            </w:rPr>
          </w:pPr>
          <w:hyperlink w:anchor="_Toc27286" w:history="1">
            <w:r w:rsidR="000E74EB">
              <w:rPr>
                <w:rFonts w:ascii="仿宋_GB2312" w:eastAsia="仿宋_GB2312" w:hAnsi="仿宋_GB2312" w:cs="仿宋_GB2312" w:hint="eastAsia"/>
                <w:sz w:val="32"/>
                <w:szCs w:val="32"/>
              </w:rPr>
              <w:t>（四）结转结</w:t>
            </w:r>
            <w:r w:rsidR="000E74EB">
              <w:rPr>
                <w:rFonts w:ascii="仿宋_GB2312" w:eastAsia="仿宋_GB2312" w:hAnsi="仿宋_GB2312" w:cs="仿宋_GB2312" w:hint="eastAsia"/>
                <w:sz w:val="32"/>
                <w:szCs w:val="32"/>
              </w:rPr>
              <w:t>余率</w:t>
            </w:r>
            <w:r w:rsidR="000E74EB">
              <w:rPr>
                <w:rFonts w:ascii="仿宋_GB2312" w:eastAsia="仿宋_GB2312" w:hAnsi="仿宋_GB2312" w:cs="仿宋_GB2312" w:hint="eastAsia"/>
                <w:sz w:val="32"/>
                <w:szCs w:val="32"/>
              </w:rPr>
              <w:tab/>
              <w:t>13</w:t>
            </w:r>
          </w:hyperlink>
        </w:p>
        <w:p w:rsidR="00850C4F" w:rsidRDefault="00850C4F">
          <w:pPr>
            <w:pStyle w:val="2"/>
            <w:tabs>
              <w:tab w:val="right" w:leader="dot" w:pos="8306"/>
            </w:tabs>
            <w:rPr>
              <w:rFonts w:ascii="仿宋_GB2312" w:eastAsia="仿宋_GB2312" w:hAnsi="仿宋_GB2312" w:cs="仿宋_GB2312"/>
              <w:sz w:val="32"/>
              <w:szCs w:val="32"/>
            </w:rPr>
          </w:pPr>
          <w:hyperlink w:anchor="_Toc2122" w:history="1">
            <w:r w:rsidR="000E74EB">
              <w:rPr>
                <w:rFonts w:ascii="仿宋_GB2312" w:eastAsia="仿宋_GB2312" w:hAnsi="仿宋_GB2312" w:cs="仿宋_GB2312" w:hint="eastAsia"/>
                <w:sz w:val="32"/>
                <w:szCs w:val="32"/>
              </w:rPr>
              <w:t>（五）部门预决算差异率</w:t>
            </w:r>
            <w:r w:rsidR="000E74EB">
              <w:rPr>
                <w:rFonts w:ascii="仿宋_GB2312" w:eastAsia="仿宋_GB2312" w:hAnsi="仿宋_GB2312" w:cs="仿宋_GB2312" w:hint="eastAsia"/>
                <w:sz w:val="32"/>
                <w:szCs w:val="32"/>
              </w:rPr>
              <w:tab/>
              <w:t>13</w:t>
            </w:r>
          </w:hyperlink>
        </w:p>
        <w:p w:rsidR="00850C4F" w:rsidRDefault="00850C4F">
          <w:pPr>
            <w:pStyle w:val="1"/>
            <w:tabs>
              <w:tab w:val="right" w:leader="dot" w:pos="8306"/>
            </w:tabs>
            <w:rPr>
              <w:rFonts w:ascii="仿宋_GB2312" w:eastAsia="仿宋_GB2312" w:hAnsi="仿宋_GB2312" w:cs="仿宋_GB2312"/>
              <w:sz w:val="32"/>
              <w:szCs w:val="32"/>
            </w:rPr>
          </w:pPr>
          <w:hyperlink w:anchor="_Toc31306" w:history="1">
            <w:r w:rsidR="000E74EB">
              <w:rPr>
                <w:rFonts w:ascii="仿宋_GB2312" w:eastAsia="仿宋_GB2312" w:hAnsi="仿宋_GB2312" w:cs="仿宋_GB2312" w:hint="eastAsia"/>
                <w:sz w:val="32"/>
                <w:szCs w:val="32"/>
              </w:rPr>
              <w:t>五、总体评价结论</w:t>
            </w:r>
            <w:r w:rsidR="000E74EB">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0E74EB">
              <w:rPr>
                <w:rFonts w:ascii="仿宋_GB2312" w:eastAsia="仿宋_GB2312" w:hAnsi="仿宋_GB2312" w:cs="仿宋_GB2312" w:hint="eastAsia"/>
                <w:sz w:val="32"/>
                <w:szCs w:val="32"/>
              </w:rPr>
              <w:instrText xml:space="preserve"> PAGEREF _Toc31306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0E74EB">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fldChar w:fldCharType="end"/>
            </w:r>
          </w:hyperlink>
        </w:p>
        <w:p w:rsidR="00850C4F" w:rsidRDefault="00850C4F">
          <w:pPr>
            <w:pStyle w:val="2"/>
            <w:tabs>
              <w:tab w:val="right" w:leader="dot" w:pos="8306"/>
            </w:tabs>
            <w:rPr>
              <w:rFonts w:ascii="仿宋_GB2312" w:eastAsia="仿宋_GB2312" w:hAnsi="仿宋_GB2312" w:cs="仿宋_GB2312"/>
              <w:sz w:val="32"/>
              <w:szCs w:val="32"/>
            </w:rPr>
          </w:pPr>
          <w:hyperlink w:anchor="_Toc31780" w:history="1">
            <w:r w:rsidR="000E74EB">
              <w:rPr>
                <w:rFonts w:ascii="仿宋_GB2312" w:eastAsia="仿宋_GB2312" w:hAnsi="仿宋_GB2312" w:cs="仿宋_GB2312" w:hint="eastAsia"/>
                <w:sz w:val="32"/>
                <w:szCs w:val="32"/>
              </w:rPr>
              <w:t>（一）评价得分情况</w:t>
            </w:r>
            <w:r w:rsidR="000E74EB">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0E74EB">
              <w:rPr>
                <w:rFonts w:ascii="仿宋_GB2312" w:eastAsia="仿宋_GB2312" w:hAnsi="仿宋_GB2312" w:cs="仿宋_GB2312" w:hint="eastAsia"/>
                <w:sz w:val="32"/>
                <w:szCs w:val="32"/>
              </w:rPr>
              <w:instrText xml:space="preserve"> PAGEREF _Toc31780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0E74EB">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fldChar w:fldCharType="end"/>
            </w:r>
          </w:hyperlink>
        </w:p>
        <w:p w:rsidR="00850C4F" w:rsidRDefault="00850C4F">
          <w:pPr>
            <w:pStyle w:val="2"/>
            <w:tabs>
              <w:tab w:val="right" w:leader="dot" w:pos="8306"/>
            </w:tabs>
            <w:rPr>
              <w:rFonts w:ascii="仿宋_GB2312" w:eastAsia="仿宋_GB2312" w:hAnsi="仿宋_GB2312" w:cs="仿宋_GB2312"/>
              <w:sz w:val="32"/>
              <w:szCs w:val="32"/>
            </w:rPr>
          </w:pPr>
          <w:hyperlink w:anchor="_Toc887" w:history="1">
            <w:r w:rsidR="000E74EB">
              <w:rPr>
                <w:rFonts w:ascii="仿宋_GB2312" w:eastAsia="仿宋_GB2312" w:hAnsi="仿宋_GB2312" w:cs="仿宋_GB2312" w:hint="eastAsia"/>
                <w:sz w:val="32"/>
                <w:szCs w:val="32"/>
              </w:rPr>
              <w:t>（二）存在的问题及原因分析</w:t>
            </w:r>
            <w:r w:rsidR="000E74EB">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0E74EB">
              <w:rPr>
                <w:rFonts w:ascii="仿宋_GB2312" w:eastAsia="仿宋_GB2312" w:hAnsi="仿宋_GB2312" w:cs="仿宋_GB2312" w:hint="eastAsia"/>
                <w:sz w:val="32"/>
                <w:szCs w:val="32"/>
              </w:rPr>
              <w:instrText xml:space="preserve"> PAGEREF _Toc887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0E74EB">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fldChar w:fldCharType="end"/>
            </w:r>
          </w:hyperlink>
        </w:p>
        <w:p w:rsidR="00850C4F" w:rsidRDefault="00850C4F">
          <w:pPr>
            <w:pStyle w:val="1"/>
            <w:tabs>
              <w:tab w:val="right" w:leader="dot" w:pos="8306"/>
            </w:tabs>
            <w:rPr>
              <w:rFonts w:ascii="仿宋_GB2312" w:eastAsia="仿宋_GB2312" w:hAnsi="仿宋_GB2312" w:cs="仿宋_GB2312"/>
              <w:sz w:val="32"/>
              <w:szCs w:val="32"/>
            </w:rPr>
          </w:pPr>
          <w:hyperlink w:anchor="_Toc18828" w:history="1">
            <w:r w:rsidR="000E74EB">
              <w:rPr>
                <w:rFonts w:ascii="仿宋_GB2312" w:eastAsia="仿宋_GB2312" w:hAnsi="仿宋_GB2312" w:cs="仿宋_GB2312" w:hint="eastAsia"/>
                <w:kern w:val="0"/>
                <w:sz w:val="32"/>
                <w:szCs w:val="32"/>
              </w:rPr>
              <w:t>六、措施建议</w:t>
            </w:r>
            <w:r w:rsidR="000E74EB">
              <w:rPr>
                <w:rFonts w:ascii="仿宋_GB2312" w:eastAsia="仿宋_GB2312" w:hAnsi="仿宋_GB2312" w:cs="仿宋_GB2312" w:hint="eastAsia"/>
                <w:sz w:val="32"/>
                <w:szCs w:val="32"/>
              </w:rPr>
              <w:tab/>
              <w:t>14</w:t>
            </w:r>
          </w:hyperlink>
        </w:p>
        <w:p w:rsidR="00850C4F" w:rsidRDefault="00850C4F">
          <w:r>
            <w:rPr>
              <w:rFonts w:ascii="仿宋_GB2312" w:eastAsia="仿宋_GB2312" w:hAnsi="仿宋_GB2312" w:cs="仿宋_GB2312" w:hint="eastAsia"/>
              <w:sz w:val="32"/>
              <w:szCs w:val="32"/>
            </w:rPr>
            <w:fldChar w:fldCharType="end"/>
          </w:r>
        </w:p>
      </w:sdtContent>
    </w:sdt>
    <w:p w:rsidR="00850C4F" w:rsidRDefault="00850C4F">
      <w:pPr>
        <w:spacing w:line="560" w:lineRule="exact"/>
        <w:jc w:val="center"/>
        <w:rPr>
          <w:rFonts w:ascii="方正小标宋简体" w:eastAsia="方正小标宋简体"/>
          <w:sz w:val="36"/>
          <w:szCs w:val="36"/>
        </w:rPr>
        <w:sectPr w:rsidR="00850C4F">
          <w:footerReference w:type="default" r:id="rId8"/>
          <w:pgSz w:w="11906" w:h="16838"/>
          <w:pgMar w:top="1440" w:right="1800" w:bottom="1440" w:left="1800" w:header="851" w:footer="992" w:gutter="0"/>
          <w:pgNumType w:start="1"/>
          <w:cols w:space="425"/>
          <w:docGrid w:type="lines" w:linePitch="312"/>
        </w:sectPr>
      </w:pPr>
    </w:p>
    <w:p w:rsidR="00850C4F" w:rsidRDefault="000E74EB">
      <w:pPr>
        <w:spacing w:line="560" w:lineRule="exact"/>
        <w:jc w:val="center"/>
        <w:rPr>
          <w:rFonts w:ascii="方正小标宋简体" w:eastAsia="方正小标宋简体"/>
          <w:sz w:val="36"/>
          <w:szCs w:val="36"/>
        </w:rPr>
      </w:pPr>
      <w:r>
        <w:rPr>
          <w:rFonts w:ascii="方正小标宋简体" w:eastAsia="方正小标宋简体" w:hint="eastAsia"/>
          <w:sz w:val="36"/>
          <w:szCs w:val="36"/>
        </w:rPr>
        <w:lastRenderedPageBreak/>
        <w:t>北京市重点站区管理委员会</w:t>
      </w:r>
    </w:p>
    <w:p w:rsidR="00850C4F" w:rsidRDefault="000E74EB">
      <w:pPr>
        <w:spacing w:line="560" w:lineRule="exact"/>
        <w:jc w:val="center"/>
        <w:rPr>
          <w:rFonts w:ascii="方正小标宋简体" w:eastAsia="方正小标宋简体"/>
          <w:sz w:val="36"/>
          <w:szCs w:val="36"/>
        </w:rPr>
      </w:pPr>
      <w:bookmarkStart w:id="1" w:name="_Toc22521"/>
      <w:bookmarkStart w:id="2" w:name="_Toc4021"/>
      <w:r>
        <w:rPr>
          <w:rFonts w:ascii="方正小标宋简体" w:eastAsia="方正小标宋简体" w:hint="eastAsia"/>
          <w:sz w:val="36"/>
          <w:szCs w:val="36"/>
        </w:rPr>
        <w:t>部门整体绩效评价报告</w:t>
      </w:r>
      <w:bookmarkEnd w:id="1"/>
      <w:bookmarkEnd w:id="2"/>
    </w:p>
    <w:p w:rsidR="00850C4F" w:rsidRDefault="00850C4F">
      <w:pPr>
        <w:spacing w:line="560" w:lineRule="exact"/>
        <w:jc w:val="center"/>
        <w:rPr>
          <w:rFonts w:ascii="方正小标宋简体" w:eastAsia="方正小标宋简体"/>
          <w:sz w:val="36"/>
          <w:szCs w:val="36"/>
        </w:rPr>
      </w:pPr>
    </w:p>
    <w:p w:rsidR="00850C4F" w:rsidRDefault="000E74EB">
      <w:pPr>
        <w:spacing w:line="600" w:lineRule="exact"/>
        <w:ind w:firstLineChars="200" w:firstLine="640"/>
        <w:outlineLvl w:val="0"/>
        <w:rPr>
          <w:rFonts w:ascii="黑体" w:eastAsia="黑体" w:hAnsi="黑体" w:cs="宋体"/>
          <w:color w:val="000000"/>
          <w:kern w:val="0"/>
          <w:sz w:val="32"/>
          <w:szCs w:val="32"/>
        </w:rPr>
      </w:pPr>
      <w:bookmarkStart w:id="3" w:name="_Toc26693"/>
      <w:r>
        <w:rPr>
          <w:rFonts w:ascii="黑体" w:eastAsia="黑体" w:hAnsi="黑体" w:cs="宋体" w:hint="eastAsia"/>
          <w:color w:val="000000"/>
          <w:kern w:val="0"/>
          <w:sz w:val="32"/>
          <w:szCs w:val="32"/>
        </w:rPr>
        <w:t>一、部门概况</w:t>
      </w:r>
      <w:bookmarkEnd w:id="3"/>
    </w:p>
    <w:p w:rsidR="00850C4F" w:rsidRDefault="000E74EB">
      <w:pPr>
        <w:spacing w:line="600" w:lineRule="exact"/>
        <w:ind w:firstLineChars="200" w:firstLine="640"/>
        <w:outlineLvl w:val="1"/>
        <w:rPr>
          <w:rFonts w:ascii="楷体_GB2312" w:eastAsia="楷体_GB2312"/>
          <w:sz w:val="32"/>
          <w:szCs w:val="32"/>
        </w:rPr>
      </w:pPr>
      <w:bookmarkStart w:id="4" w:name="_Toc24074"/>
      <w:r>
        <w:rPr>
          <w:rFonts w:ascii="楷体_GB2312" w:eastAsia="楷体_GB2312" w:hint="eastAsia"/>
          <w:sz w:val="32"/>
          <w:szCs w:val="32"/>
        </w:rPr>
        <w:t>（一）机构设置及职责工作任务情况</w:t>
      </w:r>
      <w:bookmarkEnd w:id="4"/>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根据《中共北京市委办公厅、北京市人民政府办公厅关于印发〈北京市重点站区管理委员会职能配置、内设机构和人员编制规定〉的通知》（京办字〔</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号），设立北京北京市重点站区管理委员会</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以下简称</w:t>
      </w:r>
      <w:r>
        <w:rPr>
          <w:rFonts w:ascii="仿宋_GB2312" w:eastAsia="仿宋_GB2312" w:hAnsi="仿宋_GB2312" w:cs="仿宋_GB2312" w:hint="eastAsia"/>
          <w:sz w:val="32"/>
          <w:szCs w:val="32"/>
        </w:rPr>
        <w:t>市重点站区管委会</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，为市政府派出机构，统一负责组织协调本市重点站区的管理、服务工作，内</w:t>
      </w:r>
      <w:r>
        <w:rPr>
          <w:rFonts w:ascii="仿宋_GB2312" w:eastAsia="仿宋_GB2312" w:hAnsi="仿宋_GB2312" w:cs="仿宋_GB2312" w:hint="eastAsia"/>
          <w:sz w:val="32"/>
          <w:szCs w:val="32"/>
        </w:rPr>
        <w:t>设办公室、政策法规处、市政环境处、综合治理处、应急工作处、宣传处、财务处、人事处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离退休干部处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、北京站地区管理办公室、北京西站地区管理办公室、北京南站地区管理办公室、北京北站地区管理办公室、北京清河站地区管理办公室等</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个职能处室和</w:t>
      </w:r>
      <w:r>
        <w:rPr>
          <w:rFonts w:ascii="仿宋_GB2312" w:eastAsia="仿宋_GB2312" w:hAnsi="仿宋_GB2312" w:cs="仿宋_GB2312" w:hint="eastAsia"/>
          <w:sz w:val="32"/>
          <w:szCs w:val="32"/>
        </w:rPr>
        <w:t>机关党委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党建工作处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机关</w:t>
      </w:r>
      <w:r>
        <w:rPr>
          <w:rFonts w:ascii="仿宋_GB2312" w:eastAsia="仿宋_GB2312" w:hAnsi="仿宋_GB2312" w:cs="仿宋_GB2312" w:hint="eastAsia"/>
          <w:sz w:val="32"/>
          <w:szCs w:val="32"/>
        </w:rPr>
        <w:t>纪委、工会；下属</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个预算单位，分别为北京市重点站区管理委员会本级、北京市城市管理综合行政执法局重点站区分局和北京市重点站区综合事务中心。</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市重点站区管委会</w:t>
      </w:r>
      <w:r>
        <w:rPr>
          <w:rFonts w:ascii="仿宋_GB2312" w:eastAsia="仿宋_GB2312" w:hAnsi="仿宋_GB2312" w:cs="仿宋_GB2312" w:hint="eastAsia"/>
          <w:sz w:val="32"/>
          <w:szCs w:val="32"/>
        </w:rPr>
        <w:t>主要</w:t>
      </w:r>
      <w:r>
        <w:rPr>
          <w:rFonts w:ascii="仿宋_GB2312" w:eastAsia="仿宋_GB2312" w:hAnsi="仿宋_GB2312" w:cs="仿宋_GB2312" w:hint="eastAsia"/>
          <w:sz w:val="32"/>
          <w:szCs w:val="32"/>
        </w:rPr>
        <w:t>负责组织协调本市重点站区的社会治安、市场秩序、交通秩序、公共卫生、市政公用、应急管理、精神文明建设等工作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拟订相关建设、管理、服务的规划、标准并组织实施</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负责协调有关部门和单位做好本市重点站区的客运工作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负责本市重点站区出站系统管理和市容环卫工作，依据城市规划完善重点站区的服务设施</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负</w:t>
      </w:r>
      <w:r>
        <w:rPr>
          <w:rFonts w:ascii="仿宋_GB2312" w:eastAsia="仿宋_GB2312" w:hAnsi="仿宋_GB2312" w:cs="仿宋_GB2312" w:hint="eastAsia"/>
          <w:sz w:val="32"/>
          <w:szCs w:val="32"/>
        </w:rPr>
        <w:lastRenderedPageBreak/>
        <w:t>责组织、协调、监督本市重点站区的安全生产工作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并承担相应的管理责任</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负责机关及所属单位的安全工作，并承担相应的领导责任</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负责对有关部门和单位在本市重点站区的日常管理和服务工作进行监督检查</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参与本市重点站区的规划建设</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完成市委、市政府交办的其他任务。</w:t>
      </w:r>
    </w:p>
    <w:p w:rsidR="00850C4F" w:rsidRDefault="000E74EB">
      <w:pPr>
        <w:spacing w:line="560" w:lineRule="exact"/>
        <w:ind w:firstLineChars="200" w:firstLine="640"/>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年度</w:t>
      </w:r>
      <w:r>
        <w:rPr>
          <w:rFonts w:ascii="仿宋_GB2312" w:eastAsia="仿宋_GB2312" w:hAnsi="仿宋_GB2312" w:cs="仿宋_GB2312" w:hint="eastAsia"/>
          <w:sz w:val="32"/>
          <w:szCs w:val="32"/>
        </w:rPr>
        <w:t>市重点站区管委会</w:t>
      </w:r>
      <w:r>
        <w:rPr>
          <w:rFonts w:ascii="仿宋_GB2312" w:eastAsia="仿宋_GB2312" w:hAnsi="宋体" w:cs="宋体" w:hint="eastAsia"/>
          <w:color w:val="000000"/>
          <w:kern w:val="0"/>
          <w:sz w:val="32"/>
          <w:szCs w:val="32"/>
        </w:rPr>
        <w:t>日常履职工作</w:t>
      </w:r>
      <w:r>
        <w:rPr>
          <w:rFonts w:ascii="仿宋_GB2312" w:eastAsia="仿宋_GB2312" w:hAnsi="宋体" w:cs="宋体" w:hint="eastAsia"/>
          <w:color w:val="000000"/>
          <w:kern w:val="0"/>
          <w:sz w:val="32"/>
          <w:szCs w:val="32"/>
        </w:rPr>
        <w:t>要点</w:t>
      </w:r>
      <w:r>
        <w:rPr>
          <w:rFonts w:ascii="仿宋_GB2312" w:eastAsia="仿宋_GB2312" w:hAnsi="宋体" w:cs="宋体" w:hint="eastAsia"/>
          <w:color w:val="000000"/>
          <w:kern w:val="0"/>
          <w:sz w:val="32"/>
          <w:szCs w:val="32"/>
        </w:rPr>
        <w:t>任务</w:t>
      </w:r>
      <w:r>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项，具体情况如下：</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以服务首都发展为统领，巩固站区安全基础，推动站区综合保障能力提升。</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以全面落实《关于加强本市重点站区管理服务工作的意见》为抓手，巩固站区改革成果，推动协同治理效能提升</w:t>
      </w:r>
      <w:r>
        <w:rPr>
          <w:rFonts w:ascii="仿宋_GB2312" w:eastAsia="仿宋_GB2312" w:hAnsi="仿宋_GB2312" w:cs="仿宋_GB2312" w:hint="eastAsia"/>
          <w:sz w:val="32"/>
          <w:szCs w:val="32"/>
        </w:rPr>
        <w:t>。</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以深化推</w:t>
      </w:r>
      <w:r>
        <w:rPr>
          <w:rFonts w:ascii="仿宋_GB2312" w:eastAsia="仿宋_GB2312" w:hAnsi="仿宋_GB2312" w:cs="仿宋_GB2312" w:hint="eastAsia"/>
          <w:sz w:val="32"/>
          <w:szCs w:val="32"/>
        </w:rPr>
        <w:t>进火车站地区交通综合整治为平台，巩固站区功能定位，推动站区服务水平提升。</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以深化巡视整改为契机，巩固站区发展政治保证，推动全面从严治党向纵深发展。</w:t>
      </w:r>
    </w:p>
    <w:p w:rsidR="00850C4F" w:rsidRDefault="000E74EB">
      <w:pPr>
        <w:spacing w:line="600" w:lineRule="exact"/>
        <w:ind w:firstLineChars="200" w:firstLine="640"/>
        <w:outlineLvl w:val="1"/>
        <w:rPr>
          <w:rFonts w:ascii="楷体_GB2312" w:eastAsia="楷体_GB2312"/>
          <w:sz w:val="32"/>
          <w:szCs w:val="32"/>
        </w:rPr>
      </w:pPr>
      <w:bookmarkStart w:id="5" w:name="_Toc10248"/>
      <w:r>
        <w:rPr>
          <w:rFonts w:ascii="楷体_GB2312" w:eastAsia="楷体_GB2312" w:hint="eastAsia"/>
          <w:sz w:val="32"/>
          <w:szCs w:val="32"/>
        </w:rPr>
        <w:t>（二）部门整体绩效目标设立情况</w:t>
      </w:r>
      <w:bookmarkEnd w:id="5"/>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市重点站区管委会根据部门工作职能和年度工作重点制定部门整体支出绩效目标，具体目标设定情况如下：</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切实加强社会秩序综合管理工作，保持地区安全稳定有序</w:t>
      </w:r>
      <w:ins w:id="6" w:author="利洁" w:date="2023-05-18T18:04:00Z">
        <w:r>
          <w:rPr>
            <w:rFonts w:ascii="仿宋_GB2312" w:eastAsia="仿宋_GB2312" w:hAnsi="仿宋_GB2312" w:cs="仿宋_GB2312" w:hint="eastAsia"/>
            <w:sz w:val="32"/>
            <w:szCs w:val="32"/>
          </w:rPr>
          <w:t>。</w:t>
        </w:r>
      </w:ins>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贯彻落实市委市政府关于城市管理综合行政执法工作的一系列文件精神，丰富完善地区综合行政执法协调运行机制，围绕地区中心工作抓好执法服务，加大对群众关心的热点和难点问题的综合整治力度；探索全时段管控工作机制，</w:t>
      </w:r>
      <w:r>
        <w:rPr>
          <w:rFonts w:ascii="仿宋_GB2312" w:eastAsia="仿宋_GB2312" w:hAnsi="仿宋_GB2312" w:cs="仿宋_GB2312" w:hint="eastAsia"/>
          <w:sz w:val="32"/>
          <w:szCs w:val="32"/>
        </w:rPr>
        <w:lastRenderedPageBreak/>
        <w:t>加强重点时期、重大活动期间的执法工作；全力抓好重点区域和重点违法行为的综合监管。</w:t>
      </w:r>
      <w:r>
        <w:rPr>
          <w:rFonts w:ascii="仿宋_GB2312" w:eastAsia="仿宋_GB2312" w:hAnsi="仿宋_GB2312" w:cs="仿宋_GB2312" w:hint="eastAsia"/>
          <w:sz w:val="32"/>
          <w:szCs w:val="32"/>
        </w:rPr>
        <w:t xml:space="preserve"> </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扎实推进重点工程建设，全面提高西站地区运行管理水平</w:t>
      </w:r>
      <w:r>
        <w:rPr>
          <w:rFonts w:ascii="仿宋_GB2312" w:eastAsia="仿宋_GB2312" w:hAnsi="仿宋_GB2312" w:cs="仿宋_GB2312" w:hint="eastAsia"/>
          <w:sz w:val="32"/>
          <w:szCs w:val="32"/>
        </w:rPr>
        <w:t>。</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加快完成重点站区管理模式的确立，理顺站区管理体制，切实提高管理服务水平；按照管辖“四至”范围和各部门区划职责，增加执勤力量，加强安全、维稳、城市建设与管理工作，固化前一</w:t>
      </w:r>
      <w:r>
        <w:rPr>
          <w:rFonts w:ascii="仿宋_GB2312" w:eastAsia="仿宋_GB2312" w:hAnsi="仿宋_GB2312" w:cs="仿宋_GB2312" w:hint="eastAsia"/>
          <w:sz w:val="32"/>
          <w:szCs w:val="32"/>
        </w:rPr>
        <w:t>阶段整治成果；增加硬件隔离、监控等物防技防投入，完善导向标识、出租车调度站等候区、自行车存放设施升级改造；落实好机构改革后所需经费的保障和支出工作。</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坚持巩固国家卫生区成果，着力打造靓丽窗口地区</w:t>
      </w:r>
      <w:r>
        <w:rPr>
          <w:rFonts w:ascii="仿宋_GB2312" w:eastAsia="仿宋_GB2312" w:hAnsi="仿宋_GB2312" w:cs="仿宋_GB2312" w:hint="eastAsia"/>
          <w:sz w:val="32"/>
          <w:szCs w:val="32"/>
        </w:rPr>
        <w:t>。</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加强站区环境卫生监督和管理，按照增加清扫密度和做到时时保洁的工作标准，保持好干净整洁的站区卫生环境；积极做好“春、暑”运、全国“两会”等重点时期环境服务保障工作；严格落实站区扫雪铲冰工作方案和预案，确保雨雪天气地区道路通畅和旅客出行安全；加强垃圾分类宣传引导和规范运输管理工作；保证公厕设施完好和卫生干净整洁，</w:t>
      </w:r>
      <w:r>
        <w:rPr>
          <w:rFonts w:ascii="仿宋_GB2312" w:eastAsia="仿宋_GB2312" w:hAnsi="仿宋_GB2312" w:cs="仿宋_GB2312" w:hint="eastAsia"/>
          <w:sz w:val="32"/>
          <w:szCs w:val="32"/>
        </w:rPr>
        <w:t>为旅客提供良好的如厕环境。</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不断深化精神文明建设，全力提升地区整体文明形象</w:t>
      </w:r>
      <w:r>
        <w:rPr>
          <w:rFonts w:ascii="仿宋_GB2312" w:eastAsia="仿宋_GB2312" w:hAnsi="仿宋_GB2312" w:cs="仿宋_GB2312" w:hint="eastAsia"/>
          <w:sz w:val="32"/>
          <w:szCs w:val="32"/>
        </w:rPr>
        <w:t>。</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充分发挥站区宣传载体作用，重点开展文明宣传和组织开展主题公益宣传，做好重大节日、重点时期期间的环境氛围布置工作；继续组织开展文明出行、垃圾分类主题公益宣传教育和实践活动；建立地区文明志愿者骨干队伍，加强春</w:t>
      </w:r>
      <w:r>
        <w:rPr>
          <w:rFonts w:ascii="仿宋_GB2312" w:eastAsia="仿宋_GB2312" w:hAnsi="仿宋_GB2312" w:cs="仿宋_GB2312" w:hint="eastAsia"/>
          <w:sz w:val="32"/>
          <w:szCs w:val="32"/>
        </w:rPr>
        <w:lastRenderedPageBreak/>
        <w:t>暑运等重点时期的专业引导和志愿者服务活动；组织开展文明大讲堂活动，积极营造站区文明和谐氛围。</w:t>
      </w:r>
      <w:r>
        <w:rPr>
          <w:rFonts w:ascii="仿宋_GB2312" w:eastAsia="仿宋_GB2312" w:hAnsi="仿宋_GB2312" w:cs="仿宋_GB2312" w:hint="eastAsia"/>
          <w:sz w:val="32"/>
          <w:szCs w:val="32"/>
        </w:rPr>
        <w:t xml:space="preserve"> </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深入抓好管委会自身建设，努力建设旅客满意的服务型政府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 xml:space="preserve"> </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采取辅导讲座、理论知识要点答题等多种形式，紧密联系站区实际和党的群众</w:t>
      </w:r>
      <w:r>
        <w:rPr>
          <w:rFonts w:ascii="仿宋_GB2312" w:eastAsia="仿宋_GB2312" w:hAnsi="仿宋_GB2312" w:cs="仿宋_GB2312" w:hint="eastAsia"/>
          <w:sz w:val="32"/>
          <w:szCs w:val="32"/>
        </w:rPr>
        <w:t>路线教育实践活动取得的成果，推动学习贯彻走向深入，促进全会精神转化到实际工作中来；落实好党组理论学习中心组学习制度，加强效能监察工作。</w:t>
      </w:r>
    </w:p>
    <w:p w:rsidR="00850C4F" w:rsidRDefault="000E74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市重点站区管委会部门整体绩效目标设定与部门工作重点相关，工作部门与部门工作任务相匹配，绩效目标设定比较合理。</w:t>
      </w:r>
    </w:p>
    <w:p w:rsidR="00850C4F" w:rsidRDefault="000E74EB">
      <w:pPr>
        <w:spacing w:line="600" w:lineRule="exact"/>
        <w:ind w:firstLineChars="200" w:firstLine="640"/>
        <w:outlineLvl w:val="0"/>
        <w:rPr>
          <w:rFonts w:ascii="黑体" w:eastAsia="黑体" w:hAnsi="黑体" w:cs="宋体"/>
          <w:color w:val="000000"/>
          <w:kern w:val="0"/>
          <w:sz w:val="32"/>
          <w:szCs w:val="32"/>
        </w:rPr>
      </w:pPr>
      <w:bookmarkStart w:id="7" w:name="_Toc21403"/>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bookmarkEnd w:id="7"/>
    </w:p>
    <w:p w:rsidR="00850C4F" w:rsidRDefault="000E74EB">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hint="eastAsia"/>
          <w:color w:val="000000"/>
          <w:kern w:val="0"/>
          <w:sz w:val="32"/>
          <w:szCs w:val="32"/>
        </w:rPr>
        <w:t>66,442.84</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hint="eastAsia"/>
          <w:color w:val="000000"/>
          <w:kern w:val="0"/>
          <w:sz w:val="32"/>
          <w:szCs w:val="32"/>
        </w:rPr>
        <w:t>23,783.01</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hint="eastAsia"/>
          <w:color w:val="000000"/>
          <w:kern w:val="0"/>
          <w:sz w:val="32"/>
          <w:szCs w:val="32"/>
        </w:rPr>
        <w:t>42,659.83</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60,859.77</w:t>
      </w:r>
      <w:r>
        <w:rPr>
          <w:rFonts w:ascii="仿宋_GB2312" w:eastAsia="仿宋_GB2312" w:hAnsi="宋体" w:cs="宋体"/>
          <w:color w:val="000000"/>
          <w:kern w:val="0"/>
          <w:sz w:val="32"/>
          <w:szCs w:val="32"/>
        </w:rPr>
        <w:t>万元，其中，基本支出</w:t>
      </w:r>
      <w:r>
        <w:rPr>
          <w:rFonts w:ascii="仿宋_GB2312" w:eastAsia="仿宋_GB2312" w:hAnsi="宋体" w:cs="宋体" w:hint="eastAsia"/>
          <w:color w:val="000000"/>
          <w:kern w:val="0"/>
          <w:sz w:val="32"/>
          <w:szCs w:val="32"/>
        </w:rPr>
        <w:t>22,639.90</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38,219.87</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hint="eastAsia"/>
          <w:color w:val="000000"/>
          <w:kern w:val="0"/>
          <w:sz w:val="32"/>
          <w:szCs w:val="32"/>
        </w:rPr>
        <w:t>9</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p>
    <w:p w:rsidR="00850C4F" w:rsidRDefault="000E74EB">
      <w:pPr>
        <w:spacing w:line="600" w:lineRule="exact"/>
        <w:ind w:leftChars="50" w:left="105" w:firstLineChars="150" w:firstLine="480"/>
        <w:outlineLvl w:val="0"/>
        <w:rPr>
          <w:rFonts w:ascii="黑体" w:eastAsia="黑体" w:hAnsi="黑体" w:cs="宋体"/>
          <w:color w:val="000000"/>
          <w:kern w:val="0"/>
          <w:sz w:val="32"/>
          <w:szCs w:val="32"/>
        </w:rPr>
      </w:pPr>
      <w:bookmarkStart w:id="8" w:name="_Toc20976"/>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bookmarkEnd w:id="8"/>
    </w:p>
    <w:p w:rsidR="00850C4F" w:rsidRDefault="000E74EB">
      <w:pPr>
        <w:spacing w:line="600" w:lineRule="exact"/>
        <w:ind w:leftChars="50" w:left="105" w:firstLineChars="150" w:firstLine="480"/>
        <w:outlineLvl w:val="1"/>
        <w:rPr>
          <w:rFonts w:ascii="楷体_GB2312" w:eastAsia="楷体_GB2312"/>
          <w:sz w:val="32"/>
          <w:szCs w:val="32"/>
        </w:rPr>
      </w:pPr>
      <w:bookmarkStart w:id="9" w:name="_Toc15033"/>
      <w:r>
        <w:rPr>
          <w:rFonts w:ascii="楷体_GB2312" w:eastAsia="楷体_GB2312" w:hint="eastAsia"/>
          <w:sz w:val="32"/>
          <w:szCs w:val="32"/>
        </w:rPr>
        <w:t>（一）产出完成情况分析</w:t>
      </w:r>
      <w:bookmarkEnd w:id="9"/>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10.00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9.</w:t>
      </w:r>
      <w:r>
        <w:rPr>
          <w:rFonts w:ascii="仿宋_GB2312" w:eastAsia="仿宋_GB2312" w:hAnsi="宋体" w:cs="宋体" w:hint="eastAsia"/>
          <w:color w:val="000000"/>
          <w:kern w:val="0"/>
          <w:sz w:val="32"/>
          <w:szCs w:val="32"/>
        </w:rPr>
        <w:t>83</w:t>
      </w:r>
      <w:r>
        <w:rPr>
          <w:rFonts w:ascii="仿宋_GB2312" w:eastAsia="仿宋_GB2312" w:hAnsi="宋体" w:cs="宋体" w:hint="eastAsia"/>
          <w:color w:val="000000"/>
          <w:kern w:val="0"/>
          <w:sz w:val="32"/>
          <w:szCs w:val="32"/>
        </w:rPr>
        <w:t>分。市重点站区管委会</w:t>
      </w: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年度申报预算项目</w:t>
      </w:r>
      <w:r>
        <w:rPr>
          <w:rFonts w:ascii="仿宋_GB2312" w:eastAsia="仿宋_GB2312" w:hAnsi="宋体" w:cs="宋体" w:hint="eastAsia"/>
          <w:color w:val="000000"/>
          <w:kern w:val="0"/>
          <w:sz w:val="32"/>
          <w:szCs w:val="32"/>
        </w:rPr>
        <w:t>29</w:t>
      </w:r>
      <w:r>
        <w:rPr>
          <w:rFonts w:ascii="仿宋_GB2312" w:eastAsia="仿宋_GB2312" w:hAnsi="宋体" w:cs="宋体" w:hint="eastAsia"/>
          <w:color w:val="000000"/>
          <w:kern w:val="0"/>
          <w:sz w:val="32"/>
          <w:szCs w:val="32"/>
        </w:rPr>
        <w:t>个，其中</w:t>
      </w:r>
      <w:r>
        <w:rPr>
          <w:rFonts w:ascii="仿宋_GB2312" w:eastAsia="仿宋_GB2312" w:hAnsi="宋体" w:cs="宋体" w:hint="eastAsia"/>
          <w:color w:val="000000"/>
          <w:kern w:val="0"/>
          <w:sz w:val="32"/>
          <w:szCs w:val="32"/>
        </w:rPr>
        <w:t>28</w:t>
      </w:r>
      <w:r>
        <w:rPr>
          <w:rFonts w:ascii="仿宋_GB2312" w:eastAsia="仿宋_GB2312" w:hAnsi="宋体" w:cs="宋体" w:hint="eastAsia"/>
          <w:color w:val="000000"/>
          <w:kern w:val="0"/>
          <w:sz w:val="32"/>
          <w:szCs w:val="32"/>
        </w:rPr>
        <w:t>个项目</w:t>
      </w:r>
      <w:r>
        <w:rPr>
          <w:rFonts w:ascii="仿宋_GB2312" w:eastAsia="仿宋_GB2312" w:hAnsi="宋体" w:cs="宋体" w:hint="eastAsia"/>
          <w:color w:val="000000"/>
          <w:kern w:val="0"/>
          <w:sz w:val="32"/>
          <w:szCs w:val="32"/>
        </w:rPr>
        <w:t>按计划完成，实现了预期产出目标。具体分析如下：</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按照</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年公务车更新购置计划，</w:t>
      </w:r>
      <w:r>
        <w:rPr>
          <w:rFonts w:ascii="仿宋_GB2312" w:eastAsia="仿宋_GB2312" w:hAnsi="宋体" w:cs="宋体" w:hint="eastAsia"/>
          <w:color w:val="000000"/>
          <w:kern w:val="0"/>
          <w:sz w:val="32"/>
          <w:szCs w:val="32"/>
        </w:rPr>
        <w:t>完成</w:t>
      </w:r>
      <w:r>
        <w:rPr>
          <w:rFonts w:ascii="仿宋_GB2312" w:eastAsia="仿宋_GB2312" w:hAnsi="宋体" w:cs="宋体" w:hint="eastAsia"/>
          <w:color w:val="000000"/>
          <w:kern w:val="0"/>
          <w:sz w:val="32"/>
          <w:szCs w:val="32"/>
        </w:rPr>
        <w:t>购置北汽</w:t>
      </w:r>
      <w:r>
        <w:rPr>
          <w:rFonts w:ascii="仿宋_GB2312" w:eastAsia="仿宋_GB2312" w:hAnsi="宋体" w:cs="宋体" w:hint="eastAsia"/>
          <w:color w:val="000000"/>
          <w:kern w:val="0"/>
          <w:sz w:val="32"/>
          <w:szCs w:val="32"/>
        </w:rPr>
        <w:lastRenderedPageBreak/>
        <w:t>新能源汽车一辆。</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完成北京市重点站区管理委员会本级所需的办公设备采购。</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完成</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年度</w:t>
      </w:r>
      <w:r>
        <w:rPr>
          <w:rFonts w:ascii="仿宋_GB2312" w:eastAsia="仿宋_GB2312" w:hAnsi="宋体" w:cs="宋体" w:hint="eastAsia"/>
          <w:color w:val="000000"/>
          <w:kern w:val="0"/>
          <w:sz w:val="32"/>
          <w:szCs w:val="32"/>
        </w:rPr>
        <w:t>重点站区法律咨询、财务基础运维、绩效跟踪绩效评价、审计服务等工作。</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完成</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年度北京站、北京西站、北京南站、北京北站、北京清河站、北京朝阳站、北京丰台站</w:t>
      </w:r>
      <w:r>
        <w:rPr>
          <w:rFonts w:ascii="仿宋_GB2312" w:eastAsia="仿宋_GB2312" w:hAnsi="宋体" w:cs="宋体" w:hint="eastAsia"/>
          <w:color w:val="000000"/>
          <w:kern w:val="0"/>
          <w:sz w:val="32"/>
          <w:szCs w:val="32"/>
        </w:rPr>
        <w:t>等</w:t>
      </w:r>
      <w:r>
        <w:rPr>
          <w:rFonts w:ascii="仿宋_GB2312" w:eastAsia="仿宋_GB2312" w:hAnsi="宋体" w:cs="宋体" w:hint="eastAsia"/>
          <w:color w:val="000000"/>
          <w:kern w:val="0"/>
          <w:sz w:val="32"/>
          <w:szCs w:val="32"/>
        </w:rPr>
        <w:t>7</w:t>
      </w:r>
      <w:r>
        <w:rPr>
          <w:rFonts w:ascii="仿宋_GB2312" w:eastAsia="仿宋_GB2312" w:hAnsi="宋体" w:cs="宋体" w:hint="eastAsia"/>
          <w:color w:val="000000"/>
          <w:kern w:val="0"/>
          <w:sz w:val="32"/>
          <w:szCs w:val="32"/>
        </w:rPr>
        <w:t>个站区及北京市重点站区管理委员会机关处室的日常管理保障工作</w:t>
      </w:r>
      <w:r>
        <w:rPr>
          <w:rFonts w:ascii="仿宋_GB2312" w:eastAsia="仿宋_GB2312" w:hAnsi="宋体" w:cs="宋体" w:hint="eastAsia"/>
          <w:color w:val="000000"/>
          <w:kern w:val="0"/>
          <w:sz w:val="32"/>
          <w:szCs w:val="32"/>
        </w:rPr>
        <w:t>8</w:t>
      </w:r>
      <w:r>
        <w:rPr>
          <w:rFonts w:ascii="仿宋_GB2312" w:eastAsia="仿宋_GB2312" w:hAnsi="宋体" w:cs="宋体" w:hint="eastAsia"/>
          <w:color w:val="000000"/>
          <w:kern w:val="0"/>
          <w:sz w:val="32"/>
          <w:szCs w:val="32"/>
        </w:rPr>
        <w:t>个项目</w:t>
      </w:r>
      <w:r>
        <w:rPr>
          <w:rFonts w:ascii="仿宋_GB2312" w:eastAsia="仿宋_GB2312" w:hAnsi="宋体" w:cs="宋体" w:hint="eastAsia"/>
          <w:color w:val="000000"/>
          <w:kern w:val="0"/>
          <w:sz w:val="32"/>
          <w:szCs w:val="32"/>
        </w:rPr>
        <w:t>。</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完成</w:t>
      </w:r>
      <w:r>
        <w:rPr>
          <w:rFonts w:ascii="仿宋_GB2312" w:eastAsia="仿宋_GB2312" w:hAnsi="宋体" w:cs="宋体" w:hint="eastAsia"/>
          <w:color w:val="000000"/>
          <w:kern w:val="0"/>
          <w:sz w:val="32"/>
          <w:szCs w:val="32"/>
        </w:rPr>
        <w:t>50</w:t>
      </w:r>
      <w:r>
        <w:rPr>
          <w:rFonts w:ascii="仿宋_GB2312" w:eastAsia="仿宋_GB2312" w:hAnsi="宋体" w:cs="宋体" w:hint="eastAsia"/>
          <w:color w:val="000000"/>
          <w:kern w:val="0"/>
          <w:sz w:val="32"/>
          <w:szCs w:val="32"/>
        </w:rPr>
        <w:t>天的志愿服务工作。</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为保障北京站地区管理办公室、南站地区管理办公室提供日常办公需求，完成北京站办公用房租赁及南站办公用房租赁</w:t>
      </w:r>
      <w:r>
        <w:rPr>
          <w:rFonts w:ascii="仿宋_GB2312" w:eastAsia="仿宋_GB2312" w:hAnsi="宋体" w:cs="宋体" w:hint="eastAsia"/>
          <w:color w:val="000000"/>
          <w:kern w:val="0"/>
          <w:sz w:val="32"/>
          <w:szCs w:val="32"/>
        </w:rPr>
        <w:t>工作</w:t>
      </w:r>
      <w:r>
        <w:rPr>
          <w:rFonts w:ascii="仿宋_GB2312" w:eastAsia="仿宋_GB2312" w:hAnsi="宋体" w:cs="宋体" w:hint="eastAsia"/>
          <w:color w:val="000000"/>
          <w:kern w:val="0"/>
          <w:sz w:val="32"/>
          <w:szCs w:val="32"/>
        </w:rPr>
        <w:t>。</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完成</w:t>
      </w:r>
      <w:r>
        <w:rPr>
          <w:rFonts w:ascii="仿宋_GB2312" w:eastAsia="仿宋_GB2312" w:hAnsi="宋体" w:cs="宋体" w:hint="eastAsia"/>
          <w:color w:val="000000"/>
          <w:kern w:val="0"/>
          <w:sz w:val="32"/>
          <w:szCs w:val="32"/>
        </w:rPr>
        <w:t>了</w:t>
      </w:r>
      <w:r>
        <w:rPr>
          <w:rFonts w:ascii="仿宋_GB2312" w:eastAsia="仿宋_GB2312" w:hAnsi="宋体" w:cs="宋体" w:hint="eastAsia"/>
          <w:color w:val="000000"/>
          <w:kern w:val="0"/>
          <w:sz w:val="32"/>
          <w:szCs w:val="32"/>
        </w:rPr>
        <w:t>北京市城市管理综合行政执法局重点站区分局所需的办公设备采购</w:t>
      </w:r>
      <w:r>
        <w:rPr>
          <w:rFonts w:ascii="仿宋_GB2312" w:eastAsia="仿宋_GB2312" w:hAnsi="宋体" w:cs="宋体" w:hint="eastAsia"/>
          <w:color w:val="000000"/>
          <w:kern w:val="0"/>
          <w:sz w:val="32"/>
          <w:szCs w:val="32"/>
        </w:rPr>
        <w:t>。</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为</w:t>
      </w:r>
      <w:r>
        <w:rPr>
          <w:rFonts w:ascii="仿宋_GB2312" w:eastAsia="仿宋_GB2312" w:hAnsi="宋体" w:cs="宋体" w:hint="eastAsia"/>
          <w:color w:val="000000"/>
          <w:kern w:val="0"/>
          <w:sz w:val="32"/>
          <w:szCs w:val="32"/>
        </w:rPr>
        <w:t>保障城管日常执法工作开展，满足执法业务需求</w:t>
      </w:r>
      <w:r>
        <w:rPr>
          <w:rFonts w:ascii="仿宋_GB2312" w:eastAsia="仿宋_GB2312" w:hAnsi="宋体" w:cs="宋体" w:hint="eastAsia"/>
          <w:color w:val="000000"/>
          <w:kern w:val="0"/>
          <w:sz w:val="32"/>
          <w:szCs w:val="32"/>
        </w:rPr>
        <w:t>，北京市城市管理综合行政执法局重点站区分局</w:t>
      </w:r>
      <w:r>
        <w:rPr>
          <w:rFonts w:ascii="仿宋_GB2312" w:eastAsia="仿宋_GB2312" w:hAnsi="宋体" w:cs="宋体" w:hint="eastAsia"/>
          <w:color w:val="000000"/>
          <w:kern w:val="0"/>
          <w:sz w:val="32"/>
          <w:szCs w:val="32"/>
        </w:rPr>
        <w:t>实施完成了城管执法业务经费项目工作。</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为有效保障北京市城</w:t>
      </w:r>
      <w:r>
        <w:rPr>
          <w:rFonts w:ascii="仿宋_GB2312" w:eastAsia="仿宋_GB2312" w:hAnsi="宋体" w:cs="宋体" w:hint="eastAsia"/>
          <w:color w:val="000000"/>
          <w:kern w:val="0"/>
          <w:sz w:val="32"/>
          <w:szCs w:val="32"/>
        </w:rPr>
        <w:t>市管理综合行政执法局重点站区分局人员日常办公需求，实施完成办公用房租赁工作。</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购置完成</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年各站区信息系统运维、网络运行线路租用、软件和数据库使用维护、硬件保修维护、安全加固、等级保护测评和密码应用测评、数据、短信、语音线路</w:t>
      </w:r>
      <w:r>
        <w:rPr>
          <w:rFonts w:ascii="仿宋_GB2312" w:eastAsia="仿宋_GB2312" w:hAnsi="宋体" w:cs="宋体" w:hint="eastAsia"/>
          <w:color w:val="000000"/>
          <w:kern w:val="0"/>
          <w:sz w:val="32"/>
          <w:szCs w:val="32"/>
        </w:rPr>
        <w:lastRenderedPageBreak/>
        <w:t>等通讯费、云服务。</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完成北京站办新办公楼装修，确保</w:t>
      </w:r>
      <w:r>
        <w:rPr>
          <w:rFonts w:ascii="仿宋_GB2312" w:eastAsia="仿宋_GB2312" w:hAnsi="宋体" w:cs="宋体" w:hint="eastAsia"/>
          <w:color w:val="000000"/>
          <w:kern w:val="0"/>
          <w:sz w:val="32"/>
          <w:szCs w:val="32"/>
        </w:rPr>
        <w:t>了</w:t>
      </w:r>
      <w:r>
        <w:rPr>
          <w:rFonts w:ascii="仿宋_GB2312" w:eastAsia="仿宋_GB2312" w:hAnsi="宋体" w:cs="宋体" w:hint="eastAsia"/>
          <w:color w:val="000000"/>
          <w:kern w:val="0"/>
          <w:sz w:val="32"/>
          <w:szCs w:val="32"/>
        </w:rPr>
        <w:t>新办公楼正常投入使用。</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完成北京站办、西站办、南站办、北站办、清河站办、朝阳站办、丰台站办的接入节点设备间、综合布线、网络安全接入、视频会议系统的建设工作，进一步有效保障重点站区信息化系统正常运行。</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根据中共北京市委机构编制委员会办公室关于《同意设立北京市重点站区综合事务中心有关事项》的通知</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京编办事〔</w:t>
      </w:r>
      <w:r>
        <w:rPr>
          <w:rFonts w:ascii="仿宋_GB2312" w:eastAsia="仿宋_GB2312" w:hAnsi="宋体" w:cs="宋体" w:hint="eastAsia"/>
          <w:color w:val="000000"/>
          <w:kern w:val="0"/>
          <w:sz w:val="32"/>
          <w:szCs w:val="32"/>
        </w:rPr>
        <w:t>2020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44</w:t>
      </w:r>
      <w:r>
        <w:rPr>
          <w:rFonts w:ascii="仿宋_GB2312" w:eastAsia="仿宋_GB2312" w:hAnsi="宋体" w:cs="宋体" w:hint="eastAsia"/>
          <w:color w:val="000000"/>
          <w:kern w:val="0"/>
          <w:sz w:val="32"/>
          <w:szCs w:val="32"/>
        </w:rPr>
        <w:t>号</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，设立北京市重点站区综合事务中心，承担本市重点站区管理、服务的辅助性、事务性工作。</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特申请设立综合服务保障经费及办公用房租赁类</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个项目</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主要用于保障各重点站区设备设施完好，保障各重点站区各项秩序平稳有序，充分发挥社会管理、公共服务、综合协调、应急处置职能，不断提高工作质量和服务水平，为广大旅客和行人提供良好的服务</w:t>
      </w:r>
      <w:r>
        <w:rPr>
          <w:rFonts w:ascii="仿宋_GB2312" w:eastAsia="仿宋_GB2312" w:hAnsi="宋体" w:cs="宋体" w:hint="eastAsia"/>
          <w:color w:val="000000"/>
          <w:kern w:val="0"/>
          <w:sz w:val="32"/>
          <w:szCs w:val="32"/>
        </w:rPr>
        <w:t>。</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设立西站分中心服务保障经费，保障了西站地区停车场收费结算平台、天</w:t>
      </w:r>
      <w:r>
        <w:rPr>
          <w:rFonts w:ascii="仿宋_GB2312" w:eastAsia="仿宋_GB2312" w:hAnsi="宋体" w:cs="宋体" w:hint="eastAsia"/>
          <w:color w:val="000000"/>
          <w:kern w:val="0"/>
          <w:sz w:val="32"/>
          <w:szCs w:val="32"/>
        </w:rPr>
        <w:t>然气管道等正常运行。</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设立北京站分中心服务保障经费，完成了北京站地区公益宣传（硬遮挡、灯箱及</w:t>
      </w:r>
      <w:r>
        <w:rPr>
          <w:rFonts w:ascii="仿宋_GB2312" w:eastAsia="仿宋_GB2312" w:hAnsi="宋体" w:cs="宋体" w:hint="eastAsia"/>
          <w:color w:val="000000"/>
          <w:kern w:val="0"/>
          <w:sz w:val="32"/>
          <w:szCs w:val="32"/>
        </w:rPr>
        <w:t>LED</w:t>
      </w:r>
      <w:r>
        <w:rPr>
          <w:rFonts w:ascii="仿宋_GB2312" w:eastAsia="仿宋_GB2312" w:hAnsi="宋体" w:cs="宋体" w:hint="eastAsia"/>
          <w:color w:val="000000"/>
          <w:kern w:val="0"/>
          <w:sz w:val="32"/>
          <w:szCs w:val="32"/>
        </w:rPr>
        <w:t>大屏幕）的维护管理，完成食堂设备设施配备及支付</w:t>
      </w:r>
      <w:r>
        <w:rPr>
          <w:rFonts w:ascii="仿宋_GB2312" w:eastAsia="仿宋_GB2312" w:hAnsi="宋体" w:cs="宋体" w:hint="eastAsia"/>
          <w:color w:val="000000"/>
          <w:kern w:val="0"/>
          <w:sz w:val="32"/>
          <w:szCs w:val="32"/>
        </w:rPr>
        <w:t>2021</w:t>
      </w:r>
      <w:r>
        <w:rPr>
          <w:rFonts w:ascii="仿宋_GB2312" w:eastAsia="仿宋_GB2312" w:hAnsi="宋体" w:cs="宋体" w:hint="eastAsia"/>
          <w:color w:val="000000"/>
          <w:kern w:val="0"/>
          <w:sz w:val="32"/>
          <w:szCs w:val="32"/>
        </w:rPr>
        <w:t>年相关合同尾款。</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南站分中心服务保障经费</w:t>
      </w:r>
      <w:r>
        <w:rPr>
          <w:rFonts w:ascii="仿宋_GB2312" w:eastAsia="仿宋_GB2312" w:hAnsi="宋体" w:cs="宋体" w:hint="eastAsia"/>
          <w:color w:val="000000"/>
          <w:kern w:val="0"/>
          <w:sz w:val="32"/>
          <w:szCs w:val="32"/>
        </w:rPr>
        <w:t>用于完成</w:t>
      </w:r>
      <w:r>
        <w:rPr>
          <w:rFonts w:ascii="仿宋_GB2312" w:eastAsia="仿宋_GB2312" w:hAnsi="宋体" w:cs="宋体" w:hint="eastAsia"/>
          <w:color w:val="000000"/>
          <w:kern w:val="0"/>
          <w:sz w:val="32"/>
          <w:szCs w:val="32"/>
        </w:rPr>
        <w:t>南站地区保安项目、出租车调度站项目等</w:t>
      </w:r>
      <w:r>
        <w:rPr>
          <w:rFonts w:ascii="仿宋_GB2312" w:eastAsia="仿宋_GB2312" w:hAnsi="宋体" w:cs="宋体" w:hint="eastAsia"/>
          <w:color w:val="000000"/>
          <w:kern w:val="0"/>
          <w:sz w:val="32"/>
          <w:szCs w:val="32"/>
        </w:rPr>
        <w:t>2021</w:t>
      </w:r>
      <w:r>
        <w:rPr>
          <w:rFonts w:ascii="仿宋_GB2312" w:eastAsia="仿宋_GB2312" w:hAnsi="宋体" w:cs="宋体" w:hint="eastAsia"/>
          <w:color w:val="000000"/>
          <w:kern w:val="0"/>
          <w:sz w:val="32"/>
          <w:szCs w:val="32"/>
        </w:rPr>
        <w:t>年合同尾款支付。</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北站分中心服务保障经费</w:t>
      </w:r>
      <w:r>
        <w:rPr>
          <w:rFonts w:ascii="仿宋_GB2312" w:eastAsia="仿宋_GB2312" w:hAnsi="宋体" w:cs="宋体" w:hint="eastAsia"/>
          <w:color w:val="000000"/>
          <w:kern w:val="0"/>
          <w:sz w:val="32"/>
          <w:szCs w:val="32"/>
        </w:rPr>
        <w:t>主要用于</w:t>
      </w:r>
      <w:r>
        <w:rPr>
          <w:rFonts w:ascii="仿宋_GB2312" w:eastAsia="仿宋_GB2312" w:hAnsi="宋体" w:cs="宋体" w:hint="eastAsia"/>
          <w:color w:val="000000"/>
          <w:kern w:val="0"/>
          <w:sz w:val="32"/>
          <w:szCs w:val="32"/>
        </w:rPr>
        <w:t>通过岗位值守、巡逻检查、反恐处突、专项保障、维护地区形象等工作，确保地区安全稳定以及各项工作的有序开展，为旅客和市民营造一个良好出行氛围。</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清河站分中心服务保障经费负责看护地区公共区域设施，协助辖区职能部门维护管辖区域治安、交通和城市环境秩序，解答旅客问询求助，协助处置突发事件和紧急情况。参与日常救助、应急管控、公益活动，协助维持重大活动秩序管控，协助做好反恐防暴、消防、禁烟、打扒、扫雪铲冰、防汛、区域管控等专项工作。</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朝阳站分中心服务保障经费</w:t>
      </w:r>
      <w:r>
        <w:rPr>
          <w:rFonts w:ascii="仿宋_GB2312" w:eastAsia="仿宋_GB2312" w:hAnsi="宋体" w:cs="宋体" w:hint="eastAsia"/>
          <w:color w:val="000000"/>
          <w:kern w:val="0"/>
          <w:sz w:val="32"/>
          <w:szCs w:val="32"/>
        </w:rPr>
        <w:t>确保完成年度朝阳站地区出租车调度站服务保障工作任务、保安服务工作，</w:t>
      </w:r>
      <w:r>
        <w:rPr>
          <w:rFonts w:ascii="仿宋_GB2312" w:eastAsia="仿宋_GB2312" w:hAnsi="宋体" w:cs="宋体" w:hint="eastAsia"/>
          <w:color w:val="000000"/>
          <w:kern w:val="0"/>
          <w:sz w:val="32"/>
          <w:szCs w:val="32"/>
        </w:rPr>
        <w:t>进一步</w:t>
      </w:r>
      <w:r>
        <w:rPr>
          <w:rFonts w:ascii="仿宋_GB2312" w:eastAsia="仿宋_GB2312" w:hAnsi="宋体" w:cs="宋体" w:hint="eastAsia"/>
          <w:color w:val="000000"/>
          <w:kern w:val="0"/>
          <w:sz w:val="32"/>
          <w:szCs w:val="32"/>
        </w:rPr>
        <w:t>提高</w:t>
      </w:r>
      <w:r>
        <w:rPr>
          <w:rFonts w:ascii="仿宋_GB2312" w:eastAsia="仿宋_GB2312" w:hAnsi="宋体" w:cs="宋体" w:hint="eastAsia"/>
          <w:color w:val="000000"/>
          <w:kern w:val="0"/>
          <w:sz w:val="32"/>
          <w:szCs w:val="32"/>
        </w:rPr>
        <w:t>了</w:t>
      </w:r>
      <w:r>
        <w:rPr>
          <w:rFonts w:ascii="仿宋_GB2312" w:eastAsia="仿宋_GB2312" w:hAnsi="宋体" w:cs="宋体" w:hint="eastAsia"/>
          <w:color w:val="000000"/>
          <w:kern w:val="0"/>
          <w:sz w:val="32"/>
          <w:szCs w:val="32"/>
        </w:rPr>
        <w:t>旅客出行效率。</w:t>
      </w:r>
    </w:p>
    <w:p w:rsidR="00850C4F" w:rsidRDefault="000E74EB">
      <w:pPr>
        <w:numPr>
          <w:ilvl w:val="0"/>
          <w:numId w:val="1"/>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设立丰台站服务保障经费项目用于完成建设出租车调度站工作开展。</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市重点站区管委会部门产出数量指标完成情况较好，</w:t>
      </w:r>
      <w:r>
        <w:rPr>
          <w:rFonts w:ascii="仿宋_GB2312" w:eastAsia="仿宋_GB2312" w:hAnsi="宋体" w:cs="宋体" w:hint="eastAsia"/>
          <w:color w:val="000000"/>
          <w:kern w:val="0"/>
          <w:sz w:val="32"/>
          <w:szCs w:val="32"/>
        </w:rPr>
        <w:t>但“因公出国（境）类项目”受因为疫情形势，按照市外办要求，不具备实施条件，予以执行未能完成</w:t>
      </w:r>
      <w:r>
        <w:rPr>
          <w:rFonts w:ascii="仿宋_GB2312" w:eastAsia="仿宋_GB2312" w:hAnsi="宋体" w:cs="宋体" w:hint="eastAsia"/>
          <w:color w:val="000000"/>
          <w:kern w:val="0"/>
          <w:sz w:val="32"/>
          <w:szCs w:val="32"/>
        </w:rPr>
        <w:t>；“丰台站地区管理保障经费”</w:t>
      </w:r>
      <w:r>
        <w:rPr>
          <w:rFonts w:ascii="仿宋_GB2312" w:eastAsia="仿宋_GB2312" w:hAnsi="宋体" w:cs="宋体" w:hint="eastAsia"/>
          <w:color w:val="000000"/>
          <w:kern w:val="0"/>
          <w:sz w:val="32"/>
          <w:szCs w:val="32"/>
        </w:rPr>
        <w:t>因</w:t>
      </w:r>
      <w:r>
        <w:rPr>
          <w:rFonts w:ascii="仿宋_GB2312" w:eastAsia="仿宋_GB2312" w:hAnsi="宋体" w:cs="宋体" w:hint="eastAsia"/>
          <w:color w:val="000000"/>
          <w:kern w:val="0"/>
          <w:sz w:val="32"/>
          <w:szCs w:val="32"/>
        </w:rPr>
        <w:t>丰台站建设进度，根据市领导要求丰台站</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6</w:t>
      </w:r>
      <w:r>
        <w:rPr>
          <w:rFonts w:ascii="仿宋_GB2312" w:eastAsia="仿宋_GB2312" w:hAnsi="宋体" w:cs="宋体" w:hint="eastAsia"/>
          <w:color w:val="000000"/>
          <w:kern w:val="0"/>
          <w:sz w:val="32"/>
          <w:szCs w:val="32"/>
        </w:rPr>
        <w:t>月</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日正式开通运营，</w:t>
      </w:r>
      <w:r>
        <w:rPr>
          <w:rFonts w:ascii="仿宋_GB2312" w:eastAsia="仿宋_GB2312" w:hAnsi="宋体" w:cs="宋体" w:hint="eastAsia"/>
          <w:color w:val="000000"/>
          <w:kern w:val="0"/>
          <w:sz w:val="32"/>
          <w:szCs w:val="32"/>
        </w:rPr>
        <w:t>计划服务天数</w:t>
      </w:r>
      <w:r>
        <w:rPr>
          <w:rFonts w:ascii="仿宋_GB2312" w:eastAsia="仿宋_GB2312" w:hAnsi="宋体" w:cs="宋体" w:hint="eastAsia"/>
          <w:color w:val="000000"/>
          <w:kern w:val="0"/>
          <w:sz w:val="32"/>
          <w:szCs w:val="32"/>
        </w:rPr>
        <w:t>365</w:t>
      </w:r>
      <w:r>
        <w:rPr>
          <w:rFonts w:ascii="仿宋_GB2312" w:eastAsia="仿宋_GB2312" w:hAnsi="宋体" w:cs="宋体" w:hint="eastAsia"/>
          <w:color w:val="000000"/>
          <w:kern w:val="0"/>
          <w:sz w:val="32"/>
          <w:szCs w:val="32"/>
        </w:rPr>
        <w:t>天，实际服务天数</w:t>
      </w:r>
      <w:r>
        <w:rPr>
          <w:rFonts w:ascii="仿宋_GB2312" w:eastAsia="仿宋_GB2312" w:hAnsi="宋体" w:cs="宋体" w:hint="eastAsia"/>
          <w:color w:val="000000"/>
          <w:kern w:val="0"/>
          <w:sz w:val="32"/>
          <w:szCs w:val="32"/>
        </w:rPr>
        <w:t>195</w:t>
      </w:r>
      <w:r>
        <w:rPr>
          <w:rFonts w:ascii="仿宋_GB2312" w:eastAsia="仿宋_GB2312" w:hAnsi="宋体" w:cs="宋体" w:hint="eastAsia"/>
          <w:color w:val="000000"/>
          <w:kern w:val="0"/>
          <w:sz w:val="32"/>
          <w:szCs w:val="32"/>
        </w:rPr>
        <w:t>天。</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质量</w:t>
      </w:r>
    </w:p>
    <w:p w:rsidR="00850C4F" w:rsidRDefault="000E74EB">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10.00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10.00</w:t>
      </w:r>
      <w:r>
        <w:rPr>
          <w:rFonts w:ascii="仿宋_GB2312" w:eastAsia="仿宋_GB2312" w:hAnsi="宋体" w:cs="宋体" w:hint="eastAsia"/>
          <w:color w:val="000000"/>
          <w:kern w:val="0"/>
          <w:sz w:val="32"/>
          <w:szCs w:val="32"/>
        </w:rPr>
        <w:t>分。市重点站</w:t>
      </w:r>
      <w:r>
        <w:rPr>
          <w:rFonts w:ascii="仿宋_GB2312" w:eastAsia="仿宋_GB2312" w:hAnsi="宋体" w:cs="宋体" w:hint="eastAsia"/>
          <w:color w:val="000000"/>
          <w:kern w:val="0"/>
          <w:sz w:val="32"/>
          <w:szCs w:val="32"/>
        </w:rPr>
        <w:lastRenderedPageBreak/>
        <w:t>区管委会</w:t>
      </w: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年度</w:t>
      </w:r>
      <w:r>
        <w:rPr>
          <w:rFonts w:ascii="仿宋_GB2312" w:eastAsia="仿宋_GB2312" w:hAnsi="宋体" w:cs="宋体" w:hint="eastAsia"/>
          <w:color w:val="000000"/>
          <w:kern w:val="0"/>
          <w:sz w:val="32"/>
          <w:szCs w:val="32"/>
        </w:rPr>
        <w:t>完成项目</w:t>
      </w:r>
      <w:r>
        <w:rPr>
          <w:rFonts w:ascii="仿宋_GB2312" w:eastAsia="仿宋_GB2312" w:hAnsi="宋体" w:cs="宋体" w:hint="eastAsia"/>
          <w:color w:val="000000"/>
          <w:kern w:val="0"/>
          <w:sz w:val="32"/>
          <w:szCs w:val="32"/>
        </w:rPr>
        <w:t>28</w:t>
      </w:r>
      <w:r>
        <w:rPr>
          <w:rFonts w:ascii="仿宋_GB2312" w:eastAsia="仿宋_GB2312" w:hAnsi="宋体" w:cs="宋体" w:hint="eastAsia"/>
          <w:color w:val="000000"/>
          <w:kern w:val="0"/>
          <w:sz w:val="32"/>
          <w:szCs w:val="32"/>
        </w:rPr>
        <w:t>个</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均已达到质量要求。</w:t>
      </w:r>
      <w:r>
        <w:rPr>
          <w:rFonts w:ascii="仿宋_GB2312" w:eastAsia="仿宋_GB2312" w:hAnsi="宋体" w:cs="宋体" w:hint="eastAsia"/>
          <w:color w:val="000000"/>
          <w:kern w:val="0"/>
          <w:sz w:val="32"/>
          <w:szCs w:val="32"/>
        </w:rPr>
        <w:t>市重点站区管委会在项目执行过程中建立了项目日常监管办法，并严格按照单位管理制度执行，项目日常监督管理机制健全，执行严格</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项目日常监督管理机制健全有效，产</w:t>
      </w:r>
      <w:r>
        <w:rPr>
          <w:rFonts w:ascii="仿宋_GB2312" w:eastAsia="仿宋_GB2312" w:hAnsi="宋体" w:cs="宋体" w:hint="eastAsia"/>
          <w:color w:val="000000"/>
          <w:kern w:val="0"/>
          <w:sz w:val="32"/>
          <w:szCs w:val="32"/>
        </w:rPr>
        <w:t>出质量的质量达标率为</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进度</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分。市重点站区管委会实际完成</w:t>
      </w:r>
      <w:r>
        <w:rPr>
          <w:rFonts w:ascii="仿宋_GB2312" w:eastAsia="仿宋_GB2312" w:hAnsi="宋体" w:cs="宋体" w:hint="eastAsia"/>
          <w:color w:val="000000"/>
          <w:kern w:val="0"/>
          <w:sz w:val="32"/>
          <w:szCs w:val="32"/>
        </w:rPr>
        <w:t>28</w:t>
      </w:r>
      <w:r>
        <w:rPr>
          <w:rFonts w:ascii="仿宋_GB2312" w:eastAsia="仿宋_GB2312" w:hAnsi="宋体" w:cs="宋体" w:hint="eastAsia"/>
          <w:color w:val="000000"/>
          <w:kern w:val="0"/>
          <w:sz w:val="32"/>
          <w:szCs w:val="32"/>
        </w:rPr>
        <w:t>个项目</w:t>
      </w:r>
      <w:r>
        <w:rPr>
          <w:rFonts w:ascii="仿宋_GB2312" w:eastAsia="仿宋_GB2312" w:hAnsi="宋体" w:cs="宋体" w:hint="eastAsia"/>
          <w:color w:val="000000"/>
          <w:kern w:val="0"/>
          <w:sz w:val="32"/>
          <w:szCs w:val="32"/>
        </w:rPr>
        <w:t>，已全部按计划进度完成。</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.00</w:t>
      </w:r>
      <w:r>
        <w:rPr>
          <w:rFonts w:ascii="仿宋_GB2312" w:eastAsia="仿宋_GB2312" w:hAnsi="宋体" w:cs="宋体" w:hint="eastAsia"/>
          <w:color w:val="000000"/>
          <w:kern w:val="0"/>
          <w:sz w:val="32"/>
          <w:szCs w:val="32"/>
        </w:rPr>
        <w:t>分。市重点站区管委会</w:t>
      </w: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年度压缩一般性公务开支，降低机关运行成本，部门公用经费控制情况较好。</w:t>
      </w:r>
    </w:p>
    <w:p w:rsidR="00850C4F" w:rsidRDefault="000E74EB">
      <w:pPr>
        <w:spacing w:line="600" w:lineRule="exact"/>
        <w:ind w:leftChars="50" w:left="105" w:firstLineChars="150" w:firstLine="480"/>
        <w:outlineLvl w:val="1"/>
        <w:rPr>
          <w:rFonts w:ascii="楷体_GB2312" w:eastAsia="楷体_GB2312"/>
          <w:sz w:val="32"/>
          <w:szCs w:val="32"/>
        </w:rPr>
      </w:pPr>
      <w:bookmarkStart w:id="10" w:name="_Toc24627"/>
      <w:r>
        <w:rPr>
          <w:rFonts w:ascii="楷体_GB2312" w:eastAsia="楷体_GB2312" w:hint="eastAsia"/>
          <w:sz w:val="32"/>
          <w:szCs w:val="32"/>
        </w:rPr>
        <w:t>（二）效果</w:t>
      </w:r>
      <w:r>
        <w:rPr>
          <w:rFonts w:ascii="楷体_GB2312" w:eastAsia="楷体_GB2312"/>
          <w:sz w:val="32"/>
          <w:szCs w:val="32"/>
        </w:rPr>
        <w:t>实现情况分析</w:t>
      </w:r>
      <w:bookmarkEnd w:id="10"/>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社会效益</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10.00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8.00</w:t>
      </w:r>
      <w:r>
        <w:rPr>
          <w:rFonts w:ascii="仿宋_GB2312" w:eastAsia="仿宋_GB2312" w:hAnsi="宋体" w:cs="宋体" w:hint="eastAsia"/>
          <w:color w:val="000000"/>
          <w:kern w:val="0"/>
          <w:sz w:val="32"/>
          <w:szCs w:val="32"/>
        </w:rPr>
        <w:t>分。</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重点站区管委会认真贯彻落实党中央和市委、市政府决策部署，紧紧围绕服务保障冬奥和党的二十大主线，坚持稳中求进、巩固提升的工作基调，以服务广大市民旅客为中心，以贯彻落实《关于加强北京市重点站区管理服务工作的意见》为主抓手，坚决守牢铁路进返京疫情防控关口，高质量推动市级重点任务落地，全面夯实安全稳定基础，各站区全年总体运行平稳、服务保障到发旅客近</w:t>
      </w:r>
      <w:r>
        <w:rPr>
          <w:rFonts w:ascii="仿宋_GB2312" w:eastAsia="仿宋_GB2312" w:hAnsi="宋体" w:cs="宋体" w:hint="eastAsia"/>
          <w:color w:val="000000"/>
          <w:kern w:val="0"/>
          <w:sz w:val="32"/>
          <w:szCs w:val="32"/>
        </w:rPr>
        <w:t>6800</w:t>
      </w:r>
      <w:r>
        <w:rPr>
          <w:rFonts w:ascii="仿宋_GB2312" w:eastAsia="仿宋_GB2312" w:hAnsi="宋体" w:cs="宋体" w:hint="eastAsia"/>
          <w:color w:val="000000"/>
          <w:kern w:val="0"/>
          <w:sz w:val="32"/>
          <w:szCs w:val="32"/>
        </w:rPr>
        <w:t>余万人次。具体社会效益如下：</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一是</w:t>
      </w:r>
      <w:r>
        <w:rPr>
          <w:rFonts w:ascii="仿宋_GB2312" w:eastAsia="仿宋_GB2312" w:hAnsi="宋体" w:cs="宋体" w:hint="eastAsia"/>
          <w:color w:val="000000"/>
          <w:kern w:val="0"/>
          <w:sz w:val="32"/>
          <w:szCs w:val="32"/>
        </w:rPr>
        <w:t>坚持动态清零总方针不动摇，坚决守牢铁路进出京通道防疫关口。做好西前指常</w:t>
      </w:r>
      <w:r>
        <w:rPr>
          <w:rFonts w:ascii="仿宋_GB2312" w:eastAsia="仿宋_GB2312" w:hAnsi="宋体" w:cs="宋体" w:hint="eastAsia"/>
          <w:color w:val="000000"/>
          <w:kern w:val="0"/>
          <w:sz w:val="32"/>
          <w:szCs w:val="32"/>
        </w:rPr>
        <w:t>态化运转支撑保障，坚决挡住输入风险，严格落实并持续优化铁路远端防控、途中查控和抵京管控流程；持续织密站区常态化立体防控网，完善制度机制建设，修订站区常态化防控方案和防疫应急预案，明确防控工作措施和突发疫情事件应急处置流程；督促辖区内单位建立“一楼宇一策”“一单位一策”防控应急预案，加强重点点位检查巡查力度；坚决“管好自己的人”，严格执行核酸检测、疫苗接种和个人防护要求，强化在岗人员“两点一线”在途管理、督促居家办公人员配合属地管理、严格实行服务保障人员封闭管理，安排</w:t>
      </w: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批次</w:t>
      </w:r>
      <w:r>
        <w:rPr>
          <w:rFonts w:ascii="仿宋_GB2312" w:eastAsia="仿宋_GB2312" w:hAnsi="宋体" w:cs="宋体" w:hint="eastAsia"/>
          <w:color w:val="000000"/>
          <w:kern w:val="0"/>
          <w:sz w:val="32"/>
          <w:szCs w:val="32"/>
        </w:rPr>
        <w:t>83</w:t>
      </w:r>
      <w:r>
        <w:rPr>
          <w:rFonts w:ascii="仿宋_GB2312" w:eastAsia="仿宋_GB2312" w:hAnsi="宋体" w:cs="宋体" w:hint="eastAsia"/>
          <w:color w:val="000000"/>
          <w:kern w:val="0"/>
          <w:sz w:val="32"/>
          <w:szCs w:val="32"/>
        </w:rPr>
        <w:t>名党员下沉街道社区一线支援抗疫工</w:t>
      </w:r>
      <w:r>
        <w:rPr>
          <w:rFonts w:ascii="仿宋_GB2312" w:eastAsia="仿宋_GB2312" w:hAnsi="宋体" w:cs="宋体" w:hint="eastAsia"/>
          <w:color w:val="000000"/>
          <w:kern w:val="0"/>
          <w:sz w:val="32"/>
          <w:szCs w:val="32"/>
        </w:rPr>
        <w:t>作。</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二是完成重点时期服务保障任务。全方位做好春暑运、六个小长假、两会等重点时期服务保障工作，圆满完成</w:t>
      </w:r>
      <w:r>
        <w:rPr>
          <w:rFonts w:ascii="仿宋_GB2312" w:eastAsia="仿宋_GB2312" w:hAnsi="宋体" w:cs="宋体" w:hint="eastAsia"/>
          <w:color w:val="000000"/>
          <w:kern w:val="0"/>
          <w:sz w:val="32"/>
          <w:szCs w:val="32"/>
        </w:rPr>
        <w:t>157</w:t>
      </w:r>
      <w:r>
        <w:rPr>
          <w:rFonts w:ascii="仿宋_GB2312" w:eastAsia="仿宋_GB2312" w:hAnsi="宋体" w:cs="宋体" w:hint="eastAsia"/>
          <w:color w:val="000000"/>
          <w:kern w:val="0"/>
          <w:sz w:val="32"/>
          <w:szCs w:val="32"/>
        </w:rPr>
        <w:t>天、</w:t>
      </w:r>
      <w:r>
        <w:rPr>
          <w:rFonts w:ascii="仿宋_GB2312" w:eastAsia="仿宋_GB2312" w:hAnsi="宋体" w:cs="宋体" w:hint="eastAsia"/>
          <w:color w:val="000000"/>
          <w:kern w:val="0"/>
          <w:sz w:val="32"/>
          <w:szCs w:val="32"/>
        </w:rPr>
        <w:t>4930</w:t>
      </w:r>
      <w:r>
        <w:rPr>
          <w:rFonts w:ascii="仿宋_GB2312" w:eastAsia="仿宋_GB2312" w:hAnsi="宋体" w:cs="宋体" w:hint="eastAsia"/>
          <w:color w:val="000000"/>
          <w:kern w:val="0"/>
          <w:sz w:val="32"/>
          <w:szCs w:val="32"/>
        </w:rPr>
        <w:t>万旅客、两会代表委员、</w:t>
      </w:r>
      <w:r>
        <w:rPr>
          <w:rFonts w:ascii="仿宋_GB2312" w:eastAsia="仿宋_GB2312" w:hAnsi="宋体" w:cs="宋体" w:hint="eastAsia"/>
          <w:color w:val="000000"/>
          <w:kern w:val="0"/>
          <w:sz w:val="32"/>
          <w:szCs w:val="32"/>
        </w:rPr>
        <w:t>5.4</w:t>
      </w:r>
      <w:r>
        <w:rPr>
          <w:rFonts w:ascii="仿宋_GB2312" w:eastAsia="仿宋_GB2312" w:hAnsi="宋体" w:cs="宋体" w:hint="eastAsia"/>
          <w:color w:val="000000"/>
          <w:kern w:val="0"/>
          <w:sz w:val="32"/>
          <w:szCs w:val="32"/>
        </w:rPr>
        <w:t>万名新老兵转运、</w:t>
      </w:r>
      <w:r>
        <w:rPr>
          <w:rFonts w:ascii="仿宋_GB2312" w:eastAsia="仿宋_GB2312" w:hAnsi="宋体" w:cs="宋体" w:hint="eastAsia"/>
          <w:color w:val="000000"/>
          <w:kern w:val="0"/>
          <w:sz w:val="32"/>
          <w:szCs w:val="32"/>
        </w:rPr>
        <w:t>3.9</w:t>
      </w:r>
      <w:r>
        <w:rPr>
          <w:rFonts w:ascii="仿宋_GB2312" w:eastAsia="仿宋_GB2312" w:hAnsi="宋体" w:cs="宋体" w:hint="eastAsia"/>
          <w:color w:val="000000"/>
          <w:kern w:val="0"/>
          <w:sz w:val="32"/>
          <w:szCs w:val="32"/>
        </w:rPr>
        <w:t>万名返乡大学生等服务保障；同时，开展</w:t>
      </w:r>
      <w:r>
        <w:rPr>
          <w:rFonts w:ascii="仿宋_GB2312" w:eastAsia="仿宋_GB2312" w:hAnsi="宋体" w:cs="宋体" w:hint="eastAsia"/>
          <w:color w:val="000000"/>
          <w:kern w:val="0"/>
          <w:sz w:val="32"/>
          <w:szCs w:val="32"/>
        </w:rPr>
        <w:t>114</w:t>
      </w:r>
      <w:r>
        <w:rPr>
          <w:rFonts w:ascii="仿宋_GB2312" w:eastAsia="仿宋_GB2312" w:hAnsi="宋体" w:cs="宋体" w:hint="eastAsia"/>
          <w:color w:val="000000"/>
          <w:kern w:val="0"/>
          <w:sz w:val="32"/>
          <w:szCs w:val="32"/>
        </w:rPr>
        <w:t>次运力需求研判会商，成功应对了</w:t>
      </w:r>
      <w:r>
        <w:rPr>
          <w:rFonts w:ascii="仿宋_GB2312" w:eastAsia="仿宋_GB2312" w:hAnsi="宋体" w:cs="宋体" w:hint="eastAsia"/>
          <w:color w:val="000000"/>
          <w:kern w:val="0"/>
          <w:sz w:val="32"/>
          <w:szCs w:val="32"/>
        </w:rPr>
        <w:t>1100</w:t>
      </w:r>
      <w:r>
        <w:rPr>
          <w:rFonts w:ascii="仿宋_GB2312" w:eastAsia="仿宋_GB2312" w:hAnsi="宋体" w:cs="宋体" w:hint="eastAsia"/>
          <w:color w:val="000000"/>
          <w:kern w:val="0"/>
          <w:sz w:val="32"/>
          <w:szCs w:val="32"/>
        </w:rPr>
        <w:t>余趟晚点列车旅客滞留风险，实现了站区安全稳定、秩序井然、出行顺畅。完成党的二十大、</w:t>
      </w:r>
      <w:r>
        <w:rPr>
          <w:rFonts w:ascii="仿宋_GB2312" w:eastAsia="仿宋_GB2312" w:hint="eastAsia"/>
          <w:sz w:val="32"/>
          <w:szCs w:val="32"/>
        </w:rPr>
        <w:t>冬奥</w:t>
      </w:r>
      <w:r>
        <w:rPr>
          <w:rFonts w:ascii="仿宋_GB2312" w:eastAsia="仿宋_GB2312" w:hAnsi="宋体" w:cs="宋体" w:hint="eastAsia"/>
          <w:color w:val="000000"/>
          <w:kern w:val="0"/>
          <w:sz w:val="32"/>
          <w:szCs w:val="32"/>
        </w:rPr>
        <w:t>服务保障</w:t>
      </w:r>
      <w:r>
        <w:rPr>
          <w:rFonts w:ascii="仿宋_GB2312" w:eastAsia="仿宋_GB2312" w:hint="eastAsia"/>
          <w:sz w:val="32"/>
          <w:szCs w:val="32"/>
        </w:rPr>
        <w:t>。</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w:t>
      </w:r>
      <w:r>
        <w:rPr>
          <w:rFonts w:ascii="仿宋_GB2312" w:eastAsia="仿宋_GB2312" w:hAnsi="宋体" w:cs="宋体" w:hint="eastAsia"/>
          <w:color w:val="000000"/>
          <w:kern w:val="0"/>
          <w:sz w:val="32"/>
          <w:szCs w:val="32"/>
        </w:rPr>
        <w:t>是深化治理体系改革，持续巩固平安站区基础。</w:t>
      </w:r>
      <w:r>
        <w:rPr>
          <w:rFonts w:ascii="仿宋_GB2312" w:eastAsia="仿宋_GB2312" w:hint="eastAsia"/>
          <w:sz w:val="32"/>
          <w:szCs w:val="32"/>
        </w:rPr>
        <w:t>健全站区应急体系</w:t>
      </w:r>
      <w:r>
        <w:rPr>
          <w:rFonts w:ascii="仿宋_GB2312" w:eastAsia="仿宋_GB2312" w:hint="eastAsia"/>
          <w:sz w:val="32"/>
          <w:szCs w:val="32"/>
        </w:rPr>
        <w:t>，建立站区突发事件应对协调小组成员单位协同联络机制和铁路客运突发情况信息发布工作机制，细化完善大面积列车</w:t>
      </w:r>
      <w:r>
        <w:rPr>
          <w:rFonts w:ascii="仿宋_GB2312" w:eastAsia="仿宋_GB2312" w:hint="eastAsia"/>
          <w:sz w:val="32"/>
          <w:szCs w:val="32"/>
        </w:rPr>
        <w:t>晚点应对措施；编制应急预案管理办法，推动</w:t>
      </w:r>
      <w:r>
        <w:rPr>
          <w:rFonts w:ascii="仿宋_GB2312" w:eastAsia="仿宋_GB2312" w:hint="eastAsia"/>
          <w:sz w:val="32"/>
          <w:szCs w:val="32"/>
        </w:rPr>
        <w:lastRenderedPageBreak/>
        <w:t>完成各站区应急预案与属地区政府联合印发，站区一总、七综、多专项的预案体系逐步完备。</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四</w:t>
      </w:r>
      <w:r>
        <w:rPr>
          <w:rFonts w:ascii="仿宋_GB2312" w:eastAsia="仿宋_GB2312" w:hAnsi="宋体" w:cs="宋体" w:hint="eastAsia"/>
          <w:color w:val="000000"/>
          <w:kern w:val="0"/>
          <w:sz w:val="32"/>
          <w:szCs w:val="32"/>
        </w:rPr>
        <w:t>是深化安全风险排查治理，全面加强公共安全风险管理评估，编制安全风险评估工作指导手册和生产安全事故隐患排查治理办法，夯实站区安全基础；配合推进全市站区消防监督改革，组织消防工作考核、多种宣传和“一警六员”实操实训；前置部署防汛工作，协调推动西站地区汇融大厦雨水方沟隐患治理工作、压实明确丰台站地区防汛责任，全力做好汛期保障。</w:t>
      </w:r>
    </w:p>
    <w:p w:rsidR="00850C4F" w:rsidRDefault="000E74EB">
      <w:pPr>
        <w:spacing w:line="600" w:lineRule="exact"/>
        <w:ind w:leftChars="50" w:left="105" w:firstLineChars="150" w:firstLine="480"/>
        <w:rPr>
          <w:rFonts w:ascii="仿宋_GB2312" w:eastAsia="仿宋_GB2312"/>
          <w:sz w:val="32"/>
          <w:szCs w:val="32"/>
        </w:rPr>
      </w:pPr>
      <w:r>
        <w:rPr>
          <w:rFonts w:ascii="仿宋_GB2312" w:eastAsia="仿宋_GB2312" w:hAnsi="宋体" w:cs="宋体" w:hint="eastAsia"/>
          <w:color w:val="000000"/>
          <w:kern w:val="0"/>
          <w:sz w:val="32"/>
          <w:szCs w:val="32"/>
        </w:rPr>
        <w:t>五</w:t>
      </w:r>
      <w:r>
        <w:rPr>
          <w:rFonts w:ascii="仿宋_GB2312" w:eastAsia="仿宋_GB2312" w:hAnsi="宋体" w:cs="宋体" w:hint="eastAsia"/>
          <w:color w:val="000000"/>
          <w:kern w:val="0"/>
          <w:sz w:val="32"/>
          <w:szCs w:val="32"/>
        </w:rPr>
        <w:t>是深化站区综合整治，站区服务质量明显提升。</w:t>
      </w:r>
      <w:r>
        <w:rPr>
          <w:rFonts w:ascii="仿宋_GB2312" w:eastAsia="仿宋_GB2312" w:hint="eastAsia"/>
          <w:sz w:val="32"/>
          <w:szCs w:val="32"/>
        </w:rPr>
        <w:t>全力推动丰台站地区接管工作</w:t>
      </w:r>
      <w:r>
        <w:rPr>
          <w:rFonts w:ascii="仿宋_GB2312" w:eastAsia="仿宋_GB2312" w:hint="eastAsia"/>
          <w:sz w:val="32"/>
          <w:szCs w:val="32"/>
        </w:rPr>
        <w:t>，</w:t>
      </w:r>
      <w:r>
        <w:rPr>
          <w:rFonts w:ascii="仿宋_GB2312" w:eastAsia="仿宋_GB2312" w:hint="eastAsia"/>
          <w:sz w:val="32"/>
          <w:szCs w:val="32"/>
        </w:rPr>
        <w:t>持续推动站区综合整治</w:t>
      </w:r>
      <w:r>
        <w:rPr>
          <w:rFonts w:ascii="仿宋_GB2312" w:eastAsia="仿宋_GB2312" w:hint="eastAsia"/>
          <w:sz w:val="32"/>
          <w:szCs w:val="32"/>
        </w:rPr>
        <w:t>，</w:t>
      </w:r>
      <w:r>
        <w:rPr>
          <w:rFonts w:ascii="仿宋_GB2312" w:eastAsia="仿宋_GB2312" w:hint="eastAsia"/>
          <w:sz w:val="32"/>
          <w:szCs w:val="32"/>
        </w:rPr>
        <w:t>加大“黑车”打击力度</w:t>
      </w:r>
      <w:r>
        <w:rPr>
          <w:rFonts w:ascii="仿宋_GB2312" w:eastAsia="仿宋_GB2312" w:hint="eastAsia"/>
          <w:sz w:val="32"/>
          <w:szCs w:val="32"/>
        </w:rPr>
        <w:t>，</w:t>
      </w:r>
      <w:r>
        <w:rPr>
          <w:rFonts w:ascii="仿宋_GB2312" w:eastAsia="仿宋_GB2312" w:hAnsi="宋体" w:cs="宋体" w:hint="eastAsia"/>
          <w:color w:val="000000"/>
          <w:kern w:val="0"/>
          <w:sz w:val="32"/>
          <w:szCs w:val="32"/>
        </w:rPr>
        <w:t>做好“接诉即办”、推动主动治理“未诉先办”</w:t>
      </w:r>
      <w:r>
        <w:rPr>
          <w:rFonts w:ascii="仿宋_GB2312" w:eastAsia="仿宋_GB2312" w:hAnsi="宋体" w:cs="宋体" w:hint="eastAsia"/>
          <w:color w:val="000000"/>
          <w:kern w:val="0"/>
          <w:sz w:val="32"/>
          <w:szCs w:val="32"/>
        </w:rPr>
        <w:t>，</w:t>
      </w:r>
      <w:r>
        <w:rPr>
          <w:rFonts w:ascii="仿宋_GB2312" w:eastAsia="仿宋_GB2312" w:hint="eastAsia"/>
          <w:sz w:val="32"/>
          <w:szCs w:val="32"/>
        </w:rPr>
        <w:t>积极推动智慧城管建设和非现场执法工作，在西站、朝阳站、丰台站地区重点点位增设监控摄像头</w:t>
      </w:r>
      <w:r>
        <w:rPr>
          <w:rFonts w:ascii="仿宋_GB2312" w:eastAsia="仿宋_GB2312" w:hint="eastAsia"/>
          <w:sz w:val="32"/>
          <w:szCs w:val="32"/>
        </w:rPr>
        <w:t>63</w:t>
      </w:r>
      <w:r>
        <w:rPr>
          <w:rFonts w:ascii="仿宋_GB2312" w:eastAsia="仿宋_GB2312" w:hint="eastAsia"/>
          <w:sz w:val="32"/>
          <w:szCs w:val="32"/>
        </w:rPr>
        <w:t>处，完成非现场执法城管典型案例</w:t>
      </w:r>
      <w:r>
        <w:rPr>
          <w:rFonts w:ascii="仿宋_GB2312" w:eastAsia="仿宋_GB2312" w:hint="eastAsia"/>
          <w:sz w:val="32"/>
          <w:szCs w:val="32"/>
        </w:rPr>
        <w:t>52</w:t>
      </w:r>
      <w:r>
        <w:rPr>
          <w:rFonts w:ascii="仿宋_GB2312" w:eastAsia="仿宋_GB2312" w:hint="eastAsia"/>
          <w:sz w:val="32"/>
          <w:szCs w:val="32"/>
        </w:rPr>
        <w:t>件。</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六</w:t>
      </w:r>
      <w:r>
        <w:rPr>
          <w:rFonts w:ascii="仿宋_GB2312" w:eastAsia="仿宋_GB2312" w:hAnsi="宋体" w:cs="宋体" w:hint="eastAsia"/>
          <w:color w:val="000000"/>
          <w:kern w:val="0"/>
          <w:sz w:val="32"/>
          <w:szCs w:val="32"/>
        </w:rPr>
        <w:t>是深化全面从严治党，为站区治理奠定坚强政治保证。广泛开展“喜迎二十大</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奋进新征程”主题活动，结合工作实际开展普法宣传、主题征文、参观见学、研讨交流等</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余项活动</w:t>
      </w:r>
      <w:r>
        <w:rPr>
          <w:rFonts w:ascii="仿宋_GB2312" w:eastAsia="仿宋_GB2312" w:hAnsi="宋体" w:cs="宋体" w:hint="eastAsia"/>
          <w:color w:val="000000"/>
          <w:kern w:val="0"/>
          <w:sz w:val="32"/>
          <w:szCs w:val="32"/>
        </w:rPr>
        <w:t>；印发《关于学习宣传贯彻党的二十大精神的实施方案》，就学习宣传贯彻党的二十大精神作出安排部署，指导各党支</w:t>
      </w:r>
      <w:r>
        <w:rPr>
          <w:rFonts w:ascii="仿宋_GB2312" w:eastAsia="仿宋_GB2312" w:hAnsi="宋体" w:cs="宋体" w:hint="eastAsia"/>
          <w:color w:val="000000"/>
          <w:kern w:val="0"/>
          <w:sz w:val="32"/>
          <w:szCs w:val="32"/>
        </w:rPr>
        <w:t>部运用“三会一课”、主题党日等多种形式，深入宣讲二十大报告和党章等重要文件，在重点站区迅速兴起学习宣传贯彻党的二十大精神热潮。</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2.</w:t>
      </w:r>
      <w:r>
        <w:rPr>
          <w:rFonts w:ascii="仿宋_GB2312" w:eastAsia="仿宋_GB2312" w:hAnsi="宋体" w:cs="宋体" w:hint="eastAsia"/>
          <w:color w:val="000000"/>
          <w:kern w:val="0"/>
          <w:sz w:val="32"/>
          <w:szCs w:val="32"/>
        </w:rPr>
        <w:t>环境效益</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市重点站区管委会通过部门年度工作任务开展，在满足旅客出行的基本前提下，根据站区运行特点，实现站区照明等能源支出绿色环保，控制碳排放。营造干净整洁的候车环境，树立首都窗口良好形象。及时开展垃圾清理清运工作，处理消纳方式符合市城管委相关标准。</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10.00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8.00</w:t>
      </w:r>
      <w:r>
        <w:rPr>
          <w:rFonts w:ascii="仿宋_GB2312" w:eastAsia="仿宋_GB2312" w:hAnsi="宋体" w:cs="宋体" w:hint="eastAsia"/>
          <w:color w:val="000000"/>
          <w:kern w:val="0"/>
          <w:sz w:val="32"/>
          <w:szCs w:val="32"/>
        </w:rPr>
        <w:t>分。市重点站区管委会重视顶层设计，制定发展规划和工作计划，推动站区服务能力持续提升。一是</w:t>
      </w:r>
      <w:r>
        <w:rPr>
          <w:rFonts w:ascii="仿宋_GB2312" w:eastAsia="仿宋_GB2312" w:hint="eastAsia"/>
          <w:sz w:val="32"/>
          <w:szCs w:val="32"/>
        </w:rPr>
        <w:t>编制站区《重点站区环境建设高质量发展规划</w:t>
      </w:r>
      <w:r>
        <w:rPr>
          <w:rFonts w:ascii="仿宋_GB2312" w:eastAsia="仿宋_GB2312" w:hint="eastAsia"/>
          <w:sz w:val="32"/>
          <w:szCs w:val="32"/>
        </w:rPr>
        <w:t>(2023-2027</w:t>
      </w:r>
      <w:r>
        <w:rPr>
          <w:rFonts w:ascii="仿宋_GB2312" w:eastAsia="仿宋_GB2312" w:hint="eastAsia"/>
          <w:sz w:val="32"/>
          <w:szCs w:val="32"/>
        </w:rPr>
        <w:t>年</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《公共场地空间及配套服务设施管理办法》</w:t>
      </w:r>
      <w:r>
        <w:rPr>
          <w:rFonts w:ascii="仿宋_GB2312" w:eastAsia="仿宋_GB2312" w:hint="eastAsia"/>
          <w:sz w:val="32"/>
          <w:szCs w:val="32"/>
        </w:rPr>
        <w:t>、</w:t>
      </w:r>
      <w:r>
        <w:rPr>
          <w:rFonts w:ascii="仿宋_GB2312" w:eastAsia="仿宋_GB2312" w:hint="eastAsia"/>
          <w:sz w:val="32"/>
          <w:szCs w:val="32"/>
        </w:rPr>
        <w:t>《户外广告街区层面控制性详细规划》，制定项目库管理办法，系统设计、逐步规范站区环境建设工作。</w:t>
      </w:r>
      <w:r>
        <w:rPr>
          <w:rFonts w:ascii="仿宋_GB2312" w:eastAsia="仿宋_GB2312" w:hint="eastAsia"/>
          <w:sz w:val="32"/>
          <w:szCs w:val="32"/>
        </w:rPr>
        <w:t>二是</w:t>
      </w:r>
      <w:r>
        <w:rPr>
          <w:rFonts w:ascii="仿宋_GB2312" w:eastAsia="仿宋_GB2312" w:hint="eastAsia"/>
          <w:sz w:val="32"/>
          <w:szCs w:val="32"/>
        </w:rPr>
        <w:t>有序推进重点站区核心区控规行动计划和疏解整治促提升市级专项行动任务，完成站区市政交通基础设施和城市部件普查；协调督促《重点站区环境整治三年行动计划</w:t>
      </w:r>
      <w:r>
        <w:rPr>
          <w:rFonts w:ascii="仿宋_GB2312" w:eastAsia="仿宋_GB2312" w:hint="eastAsia"/>
          <w:sz w:val="32"/>
          <w:szCs w:val="32"/>
        </w:rPr>
        <w:t>(2021-2023</w:t>
      </w:r>
      <w:r>
        <w:rPr>
          <w:rFonts w:ascii="仿宋_GB2312" w:eastAsia="仿宋_GB2312" w:hint="eastAsia"/>
          <w:sz w:val="32"/>
          <w:szCs w:val="32"/>
        </w:rPr>
        <w:t>年</w:t>
      </w:r>
      <w:r>
        <w:rPr>
          <w:rFonts w:ascii="仿宋_GB2312" w:eastAsia="仿宋_GB2312" w:hint="eastAsia"/>
          <w:sz w:val="32"/>
          <w:szCs w:val="32"/>
        </w:rPr>
        <w:t>)</w:t>
      </w:r>
      <w:r>
        <w:rPr>
          <w:rFonts w:ascii="仿宋_GB2312" w:eastAsia="仿宋_GB2312" w:hint="eastAsia"/>
          <w:sz w:val="32"/>
          <w:szCs w:val="32"/>
        </w:rPr>
        <w:t>》落地，</w:t>
      </w:r>
      <w:r>
        <w:rPr>
          <w:rFonts w:ascii="仿宋_GB2312" w:eastAsia="仿宋_GB2312" w:hint="eastAsia"/>
          <w:sz w:val="32"/>
          <w:szCs w:val="32"/>
        </w:rPr>
        <w:t>完成站区安检互认建设工程并投用。</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w:t>
      </w: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年度</w:t>
      </w:r>
      <w:r>
        <w:rPr>
          <w:rFonts w:ascii="仿宋_GB2312" w:eastAsia="仿宋_GB2312" w:hAnsi="宋体" w:cs="宋体" w:hint="eastAsia"/>
          <w:color w:val="000000"/>
          <w:kern w:val="0"/>
          <w:sz w:val="32"/>
          <w:szCs w:val="32"/>
        </w:rPr>
        <w:t>市</w:t>
      </w:r>
      <w:r>
        <w:rPr>
          <w:rFonts w:ascii="仿宋_GB2312" w:eastAsia="仿宋_GB2312" w:hAnsi="宋体" w:cs="宋体" w:hint="eastAsia"/>
          <w:color w:val="000000"/>
          <w:kern w:val="0"/>
          <w:sz w:val="32"/>
          <w:szCs w:val="32"/>
        </w:rPr>
        <w:t>重点站区管委会</w:t>
      </w:r>
      <w:r>
        <w:rPr>
          <w:rFonts w:ascii="仿宋_GB2312" w:eastAsia="仿宋_GB2312" w:hint="eastAsia"/>
          <w:sz w:val="32"/>
          <w:szCs w:val="32"/>
        </w:rPr>
        <w:t>共受理群众诉求</w:t>
      </w:r>
      <w:r>
        <w:rPr>
          <w:rFonts w:ascii="仿宋_GB2312" w:eastAsia="仿宋_GB2312" w:hint="eastAsia"/>
          <w:sz w:val="32"/>
          <w:szCs w:val="32"/>
        </w:rPr>
        <w:t>479</w:t>
      </w:r>
      <w:r>
        <w:rPr>
          <w:rFonts w:ascii="仿宋_GB2312" w:eastAsia="仿宋_GB2312" w:hint="eastAsia"/>
          <w:sz w:val="32"/>
          <w:szCs w:val="32"/>
        </w:rPr>
        <w:t>件</w:t>
      </w:r>
      <w:r>
        <w:rPr>
          <w:rFonts w:ascii="仿宋_GB2312" w:eastAsia="仿宋_GB2312" w:hint="eastAsia"/>
          <w:sz w:val="32"/>
          <w:szCs w:val="32"/>
        </w:rPr>
        <w:t>，</w:t>
      </w:r>
      <w:r>
        <w:rPr>
          <w:rFonts w:ascii="仿宋_GB2312" w:eastAsia="仿宋_GB2312" w:hAnsi="宋体" w:cs="宋体" w:hint="eastAsia"/>
          <w:color w:val="000000"/>
          <w:kern w:val="0"/>
          <w:sz w:val="32"/>
          <w:szCs w:val="32"/>
        </w:rPr>
        <w:t>承办群众诉求工单的“响应率”为</w:t>
      </w:r>
      <w:r>
        <w:rPr>
          <w:rFonts w:ascii="仿宋_GB2312" w:eastAsia="仿宋_GB2312" w:hAnsi="宋体" w:cs="宋体" w:hint="eastAsia"/>
          <w:color w:val="000000"/>
          <w:kern w:val="0"/>
          <w:sz w:val="32"/>
          <w:szCs w:val="32"/>
        </w:rPr>
        <w:t>100.00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，承办群众诉求工单的“解决率”为</w:t>
      </w:r>
      <w:r>
        <w:rPr>
          <w:rFonts w:ascii="仿宋_GB2312" w:eastAsia="仿宋_GB2312" w:hAnsi="宋体" w:cs="宋体" w:hint="eastAsia"/>
          <w:color w:val="000000"/>
          <w:kern w:val="0"/>
          <w:sz w:val="32"/>
          <w:szCs w:val="32"/>
        </w:rPr>
        <w:t>9</w:t>
      </w:r>
      <w:r>
        <w:rPr>
          <w:rFonts w:ascii="仿宋_GB2312" w:eastAsia="仿宋_GB2312" w:hAnsi="宋体" w:cs="宋体" w:hint="eastAsia"/>
          <w:color w:val="000000"/>
          <w:kern w:val="0"/>
          <w:sz w:val="32"/>
          <w:szCs w:val="32"/>
        </w:rPr>
        <w:t>8</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33</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，承办群众诉求工单的“满意率”为</w:t>
      </w:r>
      <w:r>
        <w:rPr>
          <w:rFonts w:ascii="仿宋_GB2312" w:eastAsia="仿宋_GB2312" w:hAnsi="宋体" w:cs="宋体" w:hint="eastAsia"/>
          <w:color w:val="000000"/>
          <w:kern w:val="0"/>
          <w:sz w:val="32"/>
          <w:szCs w:val="32"/>
        </w:rPr>
        <w:t>9</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50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p>
    <w:p w:rsidR="00850C4F" w:rsidRDefault="000E74EB">
      <w:pPr>
        <w:spacing w:line="600" w:lineRule="exact"/>
        <w:ind w:leftChars="50" w:left="105" w:firstLineChars="150" w:firstLine="480"/>
        <w:outlineLvl w:val="0"/>
        <w:rPr>
          <w:rFonts w:ascii="黑体" w:eastAsia="黑体" w:hAnsi="黑体" w:cs="宋体"/>
          <w:color w:val="000000"/>
          <w:kern w:val="0"/>
          <w:sz w:val="32"/>
          <w:szCs w:val="32"/>
        </w:rPr>
      </w:pPr>
      <w:bookmarkStart w:id="11" w:name="_Toc28342"/>
      <w:r>
        <w:rPr>
          <w:rFonts w:ascii="黑体" w:eastAsia="黑体" w:hAnsi="黑体" w:cs="宋体" w:hint="eastAsia"/>
          <w:color w:val="000000"/>
          <w:kern w:val="0"/>
          <w:sz w:val="32"/>
          <w:szCs w:val="32"/>
        </w:rPr>
        <w:lastRenderedPageBreak/>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bookmarkEnd w:id="11"/>
    </w:p>
    <w:p w:rsidR="00850C4F" w:rsidRDefault="000E74EB">
      <w:pPr>
        <w:spacing w:line="600" w:lineRule="exact"/>
        <w:ind w:leftChars="50" w:left="105" w:firstLineChars="150" w:firstLine="480"/>
        <w:outlineLvl w:val="1"/>
        <w:rPr>
          <w:rFonts w:ascii="楷体_GB2312" w:eastAsia="楷体_GB2312"/>
          <w:sz w:val="32"/>
          <w:szCs w:val="32"/>
        </w:rPr>
      </w:pPr>
      <w:bookmarkStart w:id="12" w:name="_Toc11018"/>
      <w:r>
        <w:rPr>
          <w:rFonts w:ascii="楷体_GB2312" w:eastAsia="楷体_GB2312" w:hint="eastAsia"/>
          <w:sz w:val="32"/>
          <w:szCs w:val="32"/>
        </w:rPr>
        <w:t>（一）财务管理</w:t>
      </w:r>
      <w:bookmarkEnd w:id="12"/>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分。市重点站区管委会建立了《北京市重点站区管理委员会采购管理办法》等</w:t>
      </w:r>
      <w:r>
        <w:rPr>
          <w:rFonts w:ascii="仿宋_GB2312" w:eastAsia="仿宋_GB2312" w:hAnsi="宋体" w:cs="宋体" w:hint="eastAsia"/>
          <w:color w:val="000000"/>
          <w:kern w:val="0"/>
          <w:sz w:val="32"/>
          <w:szCs w:val="32"/>
        </w:rPr>
        <w:t>7</w:t>
      </w:r>
      <w:r>
        <w:rPr>
          <w:rFonts w:ascii="仿宋_GB2312" w:eastAsia="仿宋_GB2312" w:hAnsi="宋体" w:cs="宋体" w:hint="eastAsia"/>
          <w:color w:val="000000"/>
          <w:kern w:val="0"/>
          <w:sz w:val="32"/>
          <w:szCs w:val="32"/>
        </w:rPr>
        <w:t>个管理办法的通知（重点站区发〔</w:t>
      </w:r>
      <w:r>
        <w:rPr>
          <w:rFonts w:ascii="仿宋_GB2312" w:eastAsia="仿宋_GB2312" w:hAnsi="宋体" w:cs="宋体" w:hint="eastAsia"/>
          <w:color w:val="000000"/>
          <w:kern w:val="0"/>
          <w:sz w:val="32"/>
          <w:szCs w:val="32"/>
        </w:rPr>
        <w:t>2021</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9</w:t>
      </w:r>
      <w:r>
        <w:rPr>
          <w:rFonts w:ascii="仿宋_GB2312" w:eastAsia="仿宋_GB2312" w:hAnsi="宋体" w:cs="宋体" w:hint="eastAsia"/>
          <w:color w:val="000000"/>
          <w:kern w:val="0"/>
          <w:sz w:val="32"/>
          <w:szCs w:val="32"/>
        </w:rPr>
        <w:t>号）</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《执法业务类制度汇编》、《工作运行类制度汇编》等管理</w:t>
      </w:r>
      <w:r>
        <w:rPr>
          <w:rFonts w:ascii="仿宋_GB2312" w:eastAsia="仿宋_GB2312" w:hAnsi="宋体" w:cs="宋体" w:hint="eastAsia"/>
          <w:color w:val="000000"/>
          <w:kern w:val="0"/>
          <w:sz w:val="32"/>
          <w:szCs w:val="32"/>
        </w:rPr>
        <w:t>制度文件，部门财务管理制度健全有效。</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资金使用合规性</w:t>
      </w:r>
      <w:r>
        <w:rPr>
          <w:rFonts w:ascii="仿宋_GB2312" w:eastAsia="仿宋_GB2312" w:hAnsi="宋体" w:cs="宋体"/>
          <w:color w:val="000000"/>
          <w:kern w:val="0"/>
          <w:sz w:val="32"/>
          <w:szCs w:val="32"/>
        </w:rPr>
        <w:t>和安全性</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分。市重点站区管委会资金使用符合国家财经法规和财务管理制度规定以及有关专项资金管理办法的规定；资金的拨付有完整的审批程序和手续；项目的重大开支经过评估论证；符合部门预算批复的用途；不存在截留、挤占、挪用情况；资金使用符合政府采购的程序和流程；资金使用符合公务卡结算相关制度和规定。</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分。部门</w:t>
      </w:r>
      <w:r>
        <w:rPr>
          <w:rFonts w:ascii="仿宋_GB2312" w:eastAsia="仿宋_GB2312" w:hAnsi="宋体" w:cs="宋体" w:hint="eastAsia"/>
          <w:color w:val="000000"/>
          <w:kern w:val="0"/>
          <w:sz w:val="32"/>
          <w:szCs w:val="32"/>
        </w:rPr>
        <w:t>基础数据信息和会计信息资料真实；基础数据信息和会计信息资料完整；基础数据信息和会计信息资料准确。</w:t>
      </w:r>
    </w:p>
    <w:p w:rsidR="00850C4F" w:rsidRDefault="000E74EB">
      <w:pPr>
        <w:spacing w:line="600" w:lineRule="exact"/>
        <w:ind w:leftChars="50" w:left="105" w:firstLineChars="150" w:firstLine="480"/>
        <w:outlineLvl w:val="1"/>
        <w:rPr>
          <w:rFonts w:ascii="楷体_GB2312" w:eastAsia="楷体_GB2312"/>
          <w:sz w:val="32"/>
          <w:szCs w:val="32"/>
        </w:rPr>
      </w:pPr>
      <w:bookmarkStart w:id="13" w:name="_Toc20585"/>
      <w:r>
        <w:rPr>
          <w:rFonts w:ascii="楷体_GB2312" w:eastAsia="楷体_GB2312" w:hint="eastAsia"/>
          <w:sz w:val="32"/>
          <w:szCs w:val="32"/>
        </w:rPr>
        <w:t>（二）资产管理</w:t>
      </w:r>
      <w:bookmarkEnd w:id="13"/>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分。部门未有因管理不当发生严重资产损失和丢失情况；不存在超标准配置</w:t>
      </w:r>
      <w:r>
        <w:rPr>
          <w:rFonts w:ascii="仿宋_GB2312" w:eastAsia="仿宋_GB2312" w:hAnsi="宋体" w:cs="宋体" w:hint="eastAsia"/>
          <w:color w:val="000000"/>
          <w:kern w:val="0"/>
          <w:sz w:val="32"/>
          <w:szCs w:val="32"/>
        </w:rPr>
        <w:lastRenderedPageBreak/>
        <w:t>资产；资产使用规范，不存在未经批准擅自出租、出借资产行为；资产处置规范，不存在不按要求进行报批或资产不公开处置行为。</w:t>
      </w:r>
    </w:p>
    <w:p w:rsidR="00850C4F" w:rsidRDefault="000E74EB">
      <w:pPr>
        <w:spacing w:line="600" w:lineRule="exact"/>
        <w:ind w:leftChars="50" w:left="105" w:firstLineChars="150" w:firstLine="480"/>
        <w:outlineLvl w:val="1"/>
        <w:rPr>
          <w:rFonts w:ascii="楷体_GB2312" w:eastAsia="楷体_GB2312"/>
          <w:sz w:val="32"/>
          <w:szCs w:val="32"/>
        </w:rPr>
      </w:pPr>
      <w:bookmarkStart w:id="14" w:name="_Toc23397"/>
      <w:r>
        <w:rPr>
          <w:rFonts w:ascii="楷体_GB2312" w:eastAsia="楷体_GB2312" w:hint="eastAsia"/>
          <w:sz w:val="32"/>
          <w:szCs w:val="32"/>
        </w:rPr>
        <w:t>（三）绩效</w:t>
      </w:r>
      <w:r>
        <w:rPr>
          <w:rFonts w:ascii="楷体_GB2312" w:eastAsia="楷体_GB2312"/>
          <w:sz w:val="32"/>
          <w:szCs w:val="32"/>
        </w:rPr>
        <w:t>管理</w:t>
      </w:r>
      <w:bookmarkEnd w:id="14"/>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分。市重点站区管委会建立了《北京市重点站区管理委员会预算管理办法》、《北京市重点站区管理委员会预算绩效评价管理办法》、</w:t>
      </w:r>
      <w:r>
        <w:rPr>
          <w:rFonts w:ascii="仿宋_GB2312" w:eastAsia="仿宋_GB2312" w:hAnsi="宋体" w:cs="宋体" w:hint="eastAsia"/>
          <w:color w:val="000000"/>
          <w:kern w:val="0"/>
          <w:sz w:val="32"/>
          <w:szCs w:val="32"/>
        </w:rPr>
        <w:t>《北京市重点站区管理委员会资产管理办法》，单位绩效管理制度健全。在年度预算执行过程中及时对绩效信息进行汇总分析整理；并在</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及时开展中期运行监控工作，及时对偏离绩效目标项目进行纠正。</w:t>
      </w:r>
    </w:p>
    <w:p w:rsidR="00850C4F" w:rsidRDefault="000E74EB">
      <w:pPr>
        <w:spacing w:line="600" w:lineRule="exact"/>
        <w:ind w:leftChars="50" w:left="105" w:firstLineChars="150" w:firstLine="480"/>
        <w:outlineLvl w:val="1"/>
        <w:rPr>
          <w:rFonts w:ascii="楷体_GB2312" w:eastAsia="楷体_GB2312"/>
          <w:sz w:val="32"/>
          <w:szCs w:val="32"/>
        </w:rPr>
      </w:pPr>
      <w:bookmarkStart w:id="15" w:name="_Toc27286"/>
      <w:r>
        <w:rPr>
          <w:rFonts w:ascii="楷体_GB2312" w:eastAsia="楷体_GB2312" w:hint="eastAsia"/>
          <w:sz w:val="32"/>
          <w:szCs w:val="32"/>
        </w:rPr>
        <w:t>（四）结转结余率</w:t>
      </w:r>
      <w:bookmarkEnd w:id="15"/>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w:t>
      </w:r>
      <w:r>
        <w:rPr>
          <w:rFonts w:ascii="仿宋_GB2312" w:eastAsia="仿宋_GB2312" w:hAnsi="宋体" w:cs="宋体" w:hint="eastAsia"/>
          <w:color w:val="000000"/>
          <w:kern w:val="0"/>
          <w:sz w:val="32"/>
          <w:szCs w:val="32"/>
        </w:rPr>
        <w:t>2021</w:t>
      </w:r>
      <w:r>
        <w:rPr>
          <w:rFonts w:ascii="仿宋_GB2312" w:eastAsia="仿宋_GB2312" w:hAnsi="宋体" w:cs="宋体" w:hint="eastAsia"/>
          <w:color w:val="000000"/>
          <w:kern w:val="0"/>
          <w:sz w:val="32"/>
          <w:szCs w:val="32"/>
        </w:rPr>
        <w:t>年度结转结余率为</w:t>
      </w:r>
      <w:r>
        <w:rPr>
          <w:rFonts w:ascii="仿宋_GB2312" w:eastAsia="仿宋_GB2312" w:hAnsi="宋体" w:cs="宋体" w:hint="eastAsia"/>
          <w:color w:val="000000"/>
          <w:kern w:val="0"/>
          <w:sz w:val="32"/>
          <w:szCs w:val="32"/>
        </w:rPr>
        <w:t>13.42%</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年度结转结余率为</w:t>
      </w:r>
      <w:r>
        <w:rPr>
          <w:rFonts w:ascii="仿宋_GB2312" w:eastAsia="仿宋_GB2312" w:hAnsi="宋体" w:cs="宋体" w:hint="eastAsia"/>
          <w:color w:val="000000"/>
          <w:kern w:val="0"/>
          <w:sz w:val="32"/>
          <w:szCs w:val="32"/>
        </w:rPr>
        <w:t>9.17%</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年度结转结余率较上年有所降低。</w:t>
      </w:r>
    </w:p>
    <w:p w:rsidR="00850C4F" w:rsidRDefault="000E74EB">
      <w:pPr>
        <w:spacing w:line="600" w:lineRule="exact"/>
        <w:ind w:leftChars="50" w:left="105" w:firstLineChars="150" w:firstLine="480"/>
        <w:outlineLvl w:val="1"/>
        <w:rPr>
          <w:rFonts w:ascii="楷体_GB2312" w:eastAsia="楷体_GB2312"/>
          <w:sz w:val="32"/>
          <w:szCs w:val="32"/>
        </w:rPr>
      </w:pPr>
      <w:bookmarkStart w:id="16" w:name="_Toc2122"/>
      <w:r>
        <w:rPr>
          <w:rFonts w:ascii="楷体_GB2312" w:eastAsia="楷体_GB2312" w:hint="eastAsia"/>
          <w:sz w:val="32"/>
          <w:szCs w:val="32"/>
        </w:rPr>
        <w:t>（五）部门</w:t>
      </w:r>
      <w:r>
        <w:rPr>
          <w:rFonts w:ascii="楷体_GB2312" w:eastAsia="楷体_GB2312"/>
          <w:sz w:val="32"/>
          <w:szCs w:val="32"/>
        </w:rPr>
        <w:t>预决算差异率</w:t>
      </w:r>
      <w:bookmarkEnd w:id="16"/>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该项指标分值</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分，实际得分</w:t>
      </w:r>
      <w:r>
        <w:rPr>
          <w:rFonts w:ascii="仿宋_GB2312" w:eastAsia="仿宋_GB2312" w:hAnsi="宋体" w:cs="宋体" w:hint="eastAsia"/>
          <w:color w:val="000000"/>
          <w:kern w:val="0"/>
          <w:sz w:val="32"/>
          <w:szCs w:val="32"/>
        </w:rPr>
        <w:t>4.00</w:t>
      </w:r>
      <w:r>
        <w:rPr>
          <w:rFonts w:ascii="仿宋_GB2312" w:eastAsia="仿宋_GB2312" w:hAnsi="宋体" w:cs="宋体" w:hint="eastAsia"/>
          <w:color w:val="000000"/>
          <w:kern w:val="0"/>
          <w:sz w:val="32"/>
          <w:szCs w:val="32"/>
        </w:rPr>
        <w:t>分。</w:t>
      </w: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年度，市重点站区管委</w:t>
      </w: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年支出预算数</w:t>
      </w:r>
      <w:r>
        <w:rPr>
          <w:rFonts w:ascii="仿宋_GB2312" w:eastAsia="仿宋_GB2312" w:hAnsi="宋体" w:cs="宋体" w:hint="eastAsia"/>
          <w:color w:val="000000"/>
          <w:kern w:val="0"/>
          <w:sz w:val="32"/>
          <w:szCs w:val="32"/>
        </w:rPr>
        <w:t>66,442.84</w:t>
      </w:r>
      <w:r>
        <w:rPr>
          <w:rFonts w:ascii="仿宋_GB2312" w:eastAsia="仿宋_GB2312" w:hAnsi="宋体" w:cs="宋体" w:hint="eastAsia"/>
          <w:color w:val="000000"/>
          <w:kern w:val="0"/>
          <w:sz w:val="32"/>
          <w:szCs w:val="32"/>
        </w:rPr>
        <w:t>万元，支出决算数</w:t>
      </w:r>
      <w:r>
        <w:rPr>
          <w:rFonts w:ascii="仿宋_GB2312" w:eastAsia="仿宋_GB2312" w:hAnsi="宋体" w:cs="宋体" w:hint="eastAsia"/>
          <w:color w:val="000000"/>
          <w:kern w:val="0"/>
          <w:sz w:val="32"/>
          <w:szCs w:val="32"/>
        </w:rPr>
        <w:t>60,859.77</w:t>
      </w:r>
      <w:r>
        <w:rPr>
          <w:rFonts w:ascii="仿宋_GB2312" w:eastAsia="仿宋_GB2312" w:hAnsi="宋体" w:cs="宋体" w:hint="eastAsia"/>
          <w:color w:val="000000"/>
          <w:kern w:val="0"/>
          <w:sz w:val="32"/>
          <w:szCs w:val="32"/>
        </w:rPr>
        <w:t>万元，预决算差异金额</w:t>
      </w:r>
      <w:r>
        <w:rPr>
          <w:rFonts w:ascii="仿宋_GB2312" w:eastAsia="仿宋_GB2312" w:hAnsi="宋体" w:cs="宋体" w:hint="eastAsia"/>
          <w:color w:val="000000"/>
          <w:kern w:val="0"/>
          <w:sz w:val="32"/>
          <w:szCs w:val="32"/>
        </w:rPr>
        <w:t>5,583.07</w:t>
      </w:r>
      <w:r>
        <w:rPr>
          <w:rFonts w:ascii="仿宋_GB2312" w:eastAsia="仿宋_GB2312" w:hAnsi="宋体" w:cs="宋体" w:hint="eastAsia"/>
          <w:color w:val="000000"/>
          <w:kern w:val="0"/>
          <w:sz w:val="32"/>
          <w:szCs w:val="32"/>
        </w:rPr>
        <w:t>万元，预决算差异率为</w:t>
      </w:r>
      <w:r>
        <w:rPr>
          <w:rFonts w:ascii="仿宋_GB2312" w:eastAsia="仿宋_GB2312" w:hAnsi="宋体" w:cs="宋体" w:hint="eastAsia"/>
          <w:color w:val="000000"/>
          <w:kern w:val="0"/>
          <w:sz w:val="32"/>
          <w:szCs w:val="32"/>
        </w:rPr>
        <w:t>-8</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40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，低于北京市</w:t>
      </w:r>
      <w:r>
        <w:rPr>
          <w:rFonts w:ascii="仿宋_GB2312" w:eastAsia="仿宋_GB2312" w:hAnsi="宋体" w:cs="宋体" w:hint="eastAsia"/>
          <w:color w:val="000000"/>
          <w:kern w:val="0"/>
          <w:sz w:val="32"/>
          <w:szCs w:val="32"/>
        </w:rPr>
        <w:t>28.3%</w:t>
      </w:r>
      <w:r>
        <w:rPr>
          <w:rFonts w:ascii="仿宋_GB2312" w:eastAsia="仿宋_GB2312" w:hAnsi="宋体" w:cs="宋体" w:hint="eastAsia"/>
          <w:color w:val="000000"/>
          <w:kern w:val="0"/>
          <w:sz w:val="32"/>
          <w:szCs w:val="32"/>
        </w:rPr>
        <w:t>的平均水平。</w:t>
      </w:r>
    </w:p>
    <w:p w:rsidR="00850C4F" w:rsidRDefault="000E74EB">
      <w:pPr>
        <w:spacing w:line="600" w:lineRule="exact"/>
        <w:ind w:leftChars="50" w:left="105" w:firstLineChars="150" w:firstLine="480"/>
        <w:outlineLvl w:val="0"/>
        <w:rPr>
          <w:rFonts w:ascii="黑体" w:eastAsia="黑体" w:hAnsi="黑体"/>
          <w:sz w:val="32"/>
          <w:szCs w:val="32"/>
        </w:rPr>
      </w:pPr>
      <w:bookmarkStart w:id="17" w:name="_Toc31306"/>
      <w:r>
        <w:rPr>
          <w:rFonts w:ascii="黑体" w:eastAsia="黑体" w:hAnsi="黑体" w:hint="eastAsia"/>
          <w:sz w:val="32"/>
          <w:szCs w:val="32"/>
        </w:rPr>
        <w:t>五、总体</w:t>
      </w:r>
      <w:r>
        <w:rPr>
          <w:rFonts w:ascii="黑体" w:eastAsia="黑体" w:hAnsi="黑体"/>
          <w:sz w:val="32"/>
          <w:szCs w:val="32"/>
        </w:rPr>
        <w:t>评价结论</w:t>
      </w:r>
      <w:bookmarkEnd w:id="17"/>
    </w:p>
    <w:p w:rsidR="00850C4F" w:rsidRDefault="000E74EB">
      <w:pPr>
        <w:spacing w:line="600" w:lineRule="exact"/>
        <w:ind w:leftChars="50" w:left="105" w:firstLineChars="150" w:firstLine="480"/>
        <w:outlineLvl w:val="1"/>
        <w:rPr>
          <w:rFonts w:ascii="楷体_GB2312" w:eastAsia="楷体_GB2312"/>
          <w:sz w:val="32"/>
          <w:szCs w:val="32"/>
        </w:rPr>
      </w:pPr>
      <w:bookmarkStart w:id="18" w:name="_Toc31780"/>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bookmarkEnd w:id="18"/>
    </w:p>
    <w:p w:rsidR="00850C4F" w:rsidRDefault="000E74EB">
      <w:pPr>
        <w:spacing w:line="600" w:lineRule="exact"/>
        <w:ind w:leftChars="50" w:left="105" w:firstLineChars="150" w:firstLine="480"/>
        <w:rPr>
          <w:rFonts w:ascii="楷体_GB2312" w:eastAsia="楷体_GB2312"/>
          <w:sz w:val="32"/>
          <w:szCs w:val="32"/>
        </w:rPr>
      </w:pPr>
      <w:r>
        <w:rPr>
          <w:rFonts w:ascii="仿宋_GB2312" w:eastAsia="仿宋_GB2312" w:hAnsi="宋体" w:cs="宋体" w:hint="eastAsia"/>
          <w:color w:val="000000"/>
          <w:kern w:val="0"/>
          <w:sz w:val="32"/>
          <w:szCs w:val="32"/>
        </w:rPr>
        <w:t>北京市重点站区管理委员会</w:t>
      </w: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年部门整体评价得分</w:t>
      </w:r>
      <w:r>
        <w:rPr>
          <w:rFonts w:ascii="仿宋_GB2312" w:eastAsia="仿宋_GB2312" w:hAnsi="宋体" w:cs="宋体" w:hint="eastAsia"/>
          <w:color w:val="000000"/>
          <w:kern w:val="0"/>
          <w:sz w:val="32"/>
          <w:szCs w:val="32"/>
        </w:rPr>
        <w:lastRenderedPageBreak/>
        <w:t>92.</w:t>
      </w:r>
      <w:r>
        <w:rPr>
          <w:rFonts w:ascii="仿宋_GB2312" w:eastAsia="仿宋_GB2312" w:hAnsi="宋体" w:cs="宋体" w:hint="eastAsia"/>
          <w:color w:val="000000"/>
          <w:kern w:val="0"/>
          <w:sz w:val="32"/>
          <w:szCs w:val="32"/>
        </w:rPr>
        <w:t>15</w:t>
      </w:r>
      <w:r>
        <w:rPr>
          <w:rFonts w:ascii="仿宋_GB2312" w:eastAsia="仿宋_GB2312" w:hAnsi="宋体" w:cs="宋体" w:hint="eastAsia"/>
          <w:color w:val="000000"/>
          <w:kern w:val="0"/>
          <w:sz w:val="32"/>
          <w:szCs w:val="32"/>
        </w:rPr>
        <w:t>分，其中当年预算执行情况得分</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8</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32</w:t>
      </w:r>
      <w:r>
        <w:rPr>
          <w:rFonts w:ascii="仿宋_GB2312" w:eastAsia="仿宋_GB2312" w:hAnsi="宋体" w:cs="宋体" w:hint="eastAsia"/>
          <w:color w:val="000000"/>
          <w:kern w:val="0"/>
          <w:sz w:val="32"/>
          <w:szCs w:val="32"/>
        </w:rPr>
        <w:t>分，整体绩效目标实现情况得分</w:t>
      </w: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83</w:t>
      </w:r>
      <w:r>
        <w:rPr>
          <w:rFonts w:ascii="仿宋_GB2312" w:eastAsia="仿宋_GB2312" w:hAnsi="宋体" w:cs="宋体" w:hint="eastAsia"/>
          <w:color w:val="000000"/>
          <w:kern w:val="0"/>
          <w:sz w:val="32"/>
          <w:szCs w:val="32"/>
        </w:rPr>
        <w:t>分，预算管理情况得分</w:t>
      </w:r>
      <w:r>
        <w:rPr>
          <w:rFonts w:ascii="仿宋_GB2312" w:eastAsia="仿宋_GB2312" w:hAnsi="宋体" w:cs="宋体" w:hint="eastAsia"/>
          <w:color w:val="000000"/>
          <w:kern w:val="0"/>
          <w:sz w:val="32"/>
          <w:szCs w:val="32"/>
        </w:rPr>
        <w:t>20.00</w:t>
      </w:r>
      <w:r>
        <w:rPr>
          <w:rFonts w:ascii="仿宋_GB2312" w:eastAsia="仿宋_GB2312" w:hAnsi="宋体" w:cs="宋体" w:hint="eastAsia"/>
          <w:color w:val="000000"/>
          <w:kern w:val="0"/>
          <w:sz w:val="32"/>
          <w:szCs w:val="32"/>
        </w:rPr>
        <w:t>分，部门整体评价等级为“优”。</w:t>
      </w:r>
    </w:p>
    <w:p w:rsidR="00850C4F" w:rsidRDefault="000E74EB">
      <w:pPr>
        <w:spacing w:line="600" w:lineRule="exact"/>
        <w:ind w:leftChars="50" w:left="105" w:firstLineChars="150" w:firstLine="480"/>
        <w:outlineLvl w:val="1"/>
        <w:rPr>
          <w:rFonts w:ascii="楷体_GB2312" w:eastAsia="楷体_GB2312"/>
          <w:sz w:val="32"/>
          <w:szCs w:val="32"/>
        </w:rPr>
      </w:pPr>
      <w:bookmarkStart w:id="19" w:name="_Toc887"/>
      <w:r>
        <w:rPr>
          <w:rFonts w:ascii="楷体_GB2312" w:eastAsia="楷体_GB2312" w:hint="eastAsia"/>
          <w:sz w:val="32"/>
          <w:szCs w:val="32"/>
        </w:rPr>
        <w:t>（二）存在的问题及原因分析</w:t>
      </w:r>
      <w:bookmarkEnd w:id="19"/>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绩效目标设定科学性仍有提升空间</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 xml:space="preserve"> </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部门整体支出绩效目标</w:t>
      </w:r>
      <w:r>
        <w:rPr>
          <w:rFonts w:ascii="仿宋_GB2312" w:eastAsia="仿宋_GB2312" w:hAnsi="宋体" w:cs="宋体" w:hint="eastAsia"/>
          <w:color w:val="000000"/>
          <w:kern w:val="0"/>
          <w:sz w:val="32"/>
          <w:szCs w:val="32"/>
        </w:rPr>
        <w:t>表设定的总体目标比较明确，但具体指标较笼统；</w:t>
      </w:r>
      <w:r>
        <w:rPr>
          <w:rFonts w:ascii="仿宋_GB2312" w:eastAsia="仿宋_GB2312" w:hAnsi="宋体" w:cs="宋体" w:hint="eastAsia"/>
          <w:color w:val="000000"/>
          <w:kern w:val="0"/>
          <w:sz w:val="32"/>
          <w:szCs w:val="32"/>
        </w:rPr>
        <w:t>项目支出绩效目标</w:t>
      </w:r>
      <w:r>
        <w:rPr>
          <w:rFonts w:ascii="仿宋_GB2312" w:eastAsia="仿宋_GB2312" w:hAnsi="宋体" w:cs="宋体" w:hint="eastAsia"/>
          <w:color w:val="000000"/>
          <w:kern w:val="0"/>
          <w:sz w:val="32"/>
          <w:szCs w:val="32"/>
        </w:rPr>
        <w:t>表的</w:t>
      </w:r>
      <w:r>
        <w:rPr>
          <w:rFonts w:ascii="仿宋_GB2312" w:eastAsia="仿宋_GB2312" w:hAnsi="宋体" w:cs="宋体" w:hint="eastAsia"/>
          <w:color w:val="000000"/>
          <w:kern w:val="0"/>
          <w:sz w:val="32"/>
          <w:szCs w:val="32"/>
        </w:rPr>
        <w:t>个别指标填报不够明确，影响项目产出完成情况评价。</w:t>
      </w:r>
    </w:p>
    <w:p w:rsidR="00850C4F" w:rsidRDefault="000E74EB">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提高预算编制科学性，加强项目过程管理。</w:t>
      </w:r>
    </w:p>
    <w:p w:rsidR="00850C4F" w:rsidRDefault="000E74EB">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项目预算资金测算依据及过程资料不够完整，后续有待梳理收集。项目实施过程需编制项目整体实施方案，加强项目具体实施过程中申请、审批、验收、考核各环节的资料收集及归纳梳理</w:t>
      </w:r>
      <w:r>
        <w:rPr>
          <w:rFonts w:ascii="仿宋_GB2312" w:eastAsia="仿宋_GB2312" w:hAnsi="宋体" w:cs="宋体" w:hint="eastAsia"/>
          <w:color w:val="000000"/>
          <w:kern w:val="0"/>
          <w:sz w:val="32"/>
          <w:szCs w:val="32"/>
        </w:rPr>
        <w:t>。</w:t>
      </w:r>
    </w:p>
    <w:p w:rsidR="00850C4F" w:rsidRDefault="000E74EB">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绩效管理意识仍有待加强，</w:t>
      </w:r>
      <w:r>
        <w:rPr>
          <w:rFonts w:ascii="仿宋_GB2312" w:eastAsia="仿宋_GB2312" w:hAnsi="宋体" w:cs="宋体" w:hint="eastAsia"/>
          <w:color w:val="000000"/>
          <w:kern w:val="0"/>
          <w:sz w:val="32"/>
          <w:szCs w:val="32"/>
        </w:rPr>
        <w:t>绩效成果展现不够充分。</w:t>
      </w:r>
    </w:p>
    <w:p w:rsidR="00850C4F" w:rsidRDefault="000E74EB">
      <w:pPr>
        <w:spacing w:line="600" w:lineRule="exact"/>
        <w:ind w:firstLineChars="200" w:firstLine="640"/>
        <w:outlineLvl w:val="0"/>
        <w:rPr>
          <w:rFonts w:ascii="仿宋_GB2312" w:eastAsia="仿宋_GB2312" w:hAnsi="宋体" w:cs="宋体"/>
          <w:color w:val="000000"/>
          <w:kern w:val="0"/>
          <w:sz w:val="32"/>
          <w:szCs w:val="32"/>
        </w:rPr>
      </w:pPr>
      <w:bookmarkStart w:id="20" w:name="_Toc18828"/>
      <w:r>
        <w:rPr>
          <w:rFonts w:ascii="仿宋_GB2312" w:eastAsia="仿宋_GB2312" w:hAnsi="宋体" w:cs="宋体" w:hint="eastAsia"/>
          <w:color w:val="000000"/>
          <w:kern w:val="0"/>
          <w:sz w:val="32"/>
          <w:szCs w:val="32"/>
        </w:rPr>
        <w:t>项目绩效成果展现不够充分，</w:t>
      </w:r>
      <w:r>
        <w:rPr>
          <w:rFonts w:ascii="仿宋_GB2312" w:eastAsia="仿宋_GB2312" w:hAnsi="宋体" w:cs="宋体" w:hint="eastAsia"/>
          <w:color w:val="000000"/>
          <w:kern w:val="0"/>
          <w:sz w:val="32"/>
          <w:szCs w:val="32"/>
        </w:rPr>
        <w:t>归集</w:t>
      </w:r>
      <w:r>
        <w:rPr>
          <w:rFonts w:ascii="仿宋_GB2312" w:eastAsia="仿宋_GB2312" w:hAnsi="宋体" w:cs="宋体" w:hint="eastAsia"/>
          <w:color w:val="000000"/>
          <w:kern w:val="0"/>
          <w:sz w:val="32"/>
          <w:szCs w:val="32"/>
        </w:rPr>
        <w:t>项目绩效资料的意识有待进一步加强。</w:t>
      </w:r>
    </w:p>
    <w:p w:rsidR="00850C4F" w:rsidRDefault="000E74EB">
      <w:pPr>
        <w:spacing w:line="600" w:lineRule="exact"/>
        <w:ind w:firstLineChars="200" w:firstLine="640"/>
        <w:outlineLvl w:val="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bookmarkEnd w:id="20"/>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w:t>
      </w:r>
      <w:r>
        <w:rPr>
          <w:rFonts w:eastAsia="仿宋_GB2312" w:hint="eastAsia"/>
          <w:kern w:val="0"/>
          <w:sz w:val="32"/>
          <w:szCs w:val="32"/>
        </w:rPr>
        <w:t>切实提高资金使用效益，</w:t>
      </w:r>
      <w:r>
        <w:rPr>
          <w:rFonts w:eastAsia="仿宋_GB2312"/>
          <w:kern w:val="0"/>
          <w:sz w:val="32"/>
          <w:szCs w:val="32"/>
        </w:rPr>
        <w:t>强化预算绩效意识</w:t>
      </w:r>
      <w:r>
        <w:rPr>
          <w:rFonts w:eastAsia="仿宋_GB2312" w:hint="eastAsia"/>
          <w:kern w:val="0"/>
          <w:sz w:val="32"/>
          <w:szCs w:val="32"/>
        </w:rPr>
        <w:t>。</w:t>
      </w:r>
      <w:r>
        <w:rPr>
          <w:rFonts w:ascii="仿宋_GB2312" w:eastAsia="仿宋_GB2312" w:hAnsi="宋体" w:cs="宋体" w:hint="eastAsia"/>
          <w:color w:val="000000"/>
          <w:kern w:val="0"/>
          <w:sz w:val="32"/>
          <w:szCs w:val="32"/>
        </w:rPr>
        <w:t>按照预算</w:t>
      </w:r>
      <w:r>
        <w:rPr>
          <w:rFonts w:ascii="仿宋_GB2312" w:eastAsia="仿宋_GB2312" w:hAnsi="宋体" w:cs="宋体" w:hint="eastAsia"/>
          <w:color w:val="000000"/>
          <w:kern w:val="0"/>
          <w:sz w:val="32"/>
          <w:szCs w:val="32"/>
        </w:rPr>
        <w:t>绩效管理要求，</w:t>
      </w:r>
      <w:r>
        <w:rPr>
          <w:rFonts w:eastAsia="仿宋_GB2312" w:hint="eastAsia"/>
          <w:kern w:val="0"/>
          <w:sz w:val="32"/>
          <w:szCs w:val="32"/>
        </w:rPr>
        <w:t>结合</w:t>
      </w:r>
      <w:r>
        <w:rPr>
          <w:rFonts w:eastAsia="仿宋_GB2312"/>
          <w:kern w:val="0"/>
          <w:sz w:val="32"/>
          <w:szCs w:val="32"/>
        </w:rPr>
        <w:t>前期的年度规划与中期项目执行两方面实现对绩效的管控</w:t>
      </w:r>
      <w:r>
        <w:rPr>
          <w:rFonts w:eastAsia="仿宋_GB2312" w:hint="eastAsia"/>
          <w:kern w:val="0"/>
          <w:sz w:val="32"/>
          <w:szCs w:val="32"/>
        </w:rPr>
        <w:t>，严格把控项目进度，及时调整绩效目标，及时追踪项目资金额度</w:t>
      </w:r>
      <w:r>
        <w:rPr>
          <w:rFonts w:ascii="仿宋_GB2312" w:eastAsia="仿宋_GB2312" w:hAnsi="宋体" w:cs="宋体" w:hint="eastAsia"/>
          <w:color w:val="000000"/>
          <w:kern w:val="0"/>
          <w:sz w:val="32"/>
          <w:szCs w:val="32"/>
        </w:rPr>
        <w:t>；完善相关工作内容和程序，不断改进和完善管理措施。</w:t>
      </w:r>
    </w:p>
    <w:p w:rsidR="00850C4F" w:rsidRDefault="000E74E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（二）科学编制预算</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加强项目</w:t>
      </w:r>
      <w:r>
        <w:rPr>
          <w:rFonts w:ascii="仿宋_GB2312" w:eastAsia="仿宋_GB2312" w:hAnsi="宋体" w:cs="宋体" w:hint="eastAsia"/>
          <w:color w:val="000000"/>
          <w:kern w:val="0"/>
          <w:sz w:val="32"/>
          <w:szCs w:val="32"/>
        </w:rPr>
        <w:t>精细化</w:t>
      </w:r>
      <w:r>
        <w:rPr>
          <w:rFonts w:ascii="仿宋_GB2312" w:eastAsia="仿宋_GB2312" w:hAnsi="宋体" w:cs="宋体" w:hint="eastAsia"/>
          <w:color w:val="000000"/>
          <w:kern w:val="0"/>
          <w:sz w:val="32"/>
          <w:szCs w:val="32"/>
        </w:rPr>
        <w:t>管理。</w:t>
      </w:r>
      <w:r>
        <w:rPr>
          <w:rFonts w:ascii="仿宋_GB2312" w:eastAsia="仿宋_GB2312" w:hAnsi="仿宋" w:hint="eastAsia"/>
          <w:sz w:val="32"/>
          <w:szCs w:val="32"/>
        </w:rPr>
        <w:t>提高预算</w:t>
      </w:r>
      <w:r>
        <w:rPr>
          <w:rFonts w:ascii="仿宋_GB2312" w:eastAsia="仿宋_GB2312" w:hAnsi="仿宋" w:hint="eastAsia"/>
          <w:sz w:val="32"/>
          <w:szCs w:val="32"/>
        </w:rPr>
        <w:lastRenderedPageBreak/>
        <w:t>编制科学性，明确资金分配测算依据。强化项目</w:t>
      </w:r>
      <w:r>
        <w:rPr>
          <w:rFonts w:ascii="仿宋_GB2312" w:eastAsia="仿宋_GB2312" w:hAnsi="宋体" w:cs="宋体" w:hint="eastAsia"/>
          <w:color w:val="000000"/>
          <w:kern w:val="0"/>
          <w:sz w:val="32"/>
          <w:szCs w:val="32"/>
        </w:rPr>
        <w:t>精细化</w:t>
      </w:r>
      <w:r>
        <w:rPr>
          <w:rFonts w:ascii="仿宋_GB2312" w:eastAsia="仿宋_GB2312" w:hAnsi="仿宋" w:hint="eastAsia"/>
          <w:sz w:val="32"/>
          <w:szCs w:val="32"/>
        </w:rPr>
        <w:t>管理，制定要素完整的项目实施方案</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有效指导项目实施</w:t>
      </w:r>
      <w:r>
        <w:rPr>
          <w:rFonts w:ascii="仿宋_GB2312" w:eastAsia="仿宋_GB2312" w:hAnsi="宋体" w:cs="宋体" w:hint="eastAsia"/>
          <w:color w:val="000000"/>
          <w:kern w:val="0"/>
          <w:sz w:val="32"/>
          <w:szCs w:val="32"/>
        </w:rPr>
        <w:t>。</w:t>
      </w:r>
    </w:p>
    <w:p w:rsidR="00850C4F" w:rsidRDefault="000E74EB">
      <w:pPr>
        <w:spacing w:line="600" w:lineRule="exact"/>
        <w:ind w:leftChars="50" w:left="105" w:firstLineChars="150" w:firstLine="480"/>
      </w:pPr>
      <w:r>
        <w:rPr>
          <w:rFonts w:ascii="仿宋_GB2312" w:eastAsia="仿宋_GB2312" w:hAnsi="宋体" w:cs="宋体" w:hint="eastAsia"/>
          <w:color w:val="000000"/>
          <w:kern w:val="0"/>
          <w:sz w:val="32"/>
          <w:szCs w:val="32"/>
        </w:rPr>
        <w:t>（三）</w:t>
      </w:r>
      <w:r>
        <w:rPr>
          <w:rFonts w:ascii="仿宋_GB2312" w:eastAsia="仿宋_GB2312" w:hint="eastAsia"/>
          <w:sz w:val="32"/>
          <w:szCs w:val="32"/>
        </w:rPr>
        <w:t>提高绩效成果展现，</w:t>
      </w:r>
      <w:r>
        <w:rPr>
          <w:rFonts w:ascii="仿宋_GB2312" w:eastAsia="仿宋_GB2312" w:hint="eastAsia"/>
          <w:sz w:val="32"/>
          <w:szCs w:val="32"/>
        </w:rPr>
        <w:t>充分</w:t>
      </w:r>
      <w:r>
        <w:rPr>
          <w:rFonts w:ascii="仿宋_GB2312" w:eastAsia="仿宋_GB2312" w:hint="eastAsia"/>
          <w:sz w:val="32"/>
          <w:szCs w:val="32"/>
        </w:rPr>
        <w:t>反映项目实施效益</w:t>
      </w:r>
      <w:r>
        <w:rPr>
          <w:rFonts w:ascii="仿宋_GB2312" w:eastAsia="仿宋_GB2312" w:hint="eastAsia"/>
          <w:sz w:val="32"/>
          <w:szCs w:val="32"/>
        </w:rPr>
        <w:t>。</w:t>
      </w:r>
      <w:r>
        <w:rPr>
          <w:rFonts w:ascii="仿宋_GB2312" w:eastAsia="仿宋_GB2312" w:hAnsi="宋体" w:cs="宋体" w:hint="eastAsia"/>
          <w:color w:val="000000"/>
          <w:kern w:val="0"/>
          <w:sz w:val="32"/>
          <w:szCs w:val="32"/>
        </w:rPr>
        <w:t>注意加强项目验收资料的分析梳理</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对于提供服务类项目应开展服务对象</w:t>
      </w:r>
      <w:r>
        <w:rPr>
          <w:rFonts w:ascii="仿宋_GB2312" w:eastAsia="仿宋_GB2312" w:hAnsi="宋体" w:cs="宋体" w:hint="eastAsia"/>
          <w:color w:val="000000"/>
          <w:kern w:val="0"/>
          <w:sz w:val="32"/>
          <w:szCs w:val="32"/>
        </w:rPr>
        <w:t>满意度调查</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为实现绩效目标提供有效支撑</w:t>
      </w:r>
      <w:r>
        <w:rPr>
          <w:rFonts w:ascii="仿宋_GB2312" w:eastAsia="仿宋_GB2312" w:hAnsi="宋体" w:cs="宋体" w:hint="eastAsia"/>
          <w:color w:val="000000"/>
          <w:kern w:val="0"/>
          <w:sz w:val="32"/>
          <w:szCs w:val="32"/>
        </w:rPr>
        <w:t>。</w:t>
      </w:r>
    </w:p>
    <w:sectPr w:rsidR="00850C4F" w:rsidSect="00850C4F">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4EB" w:rsidRDefault="000E74EB" w:rsidP="00850C4F">
      <w:r>
        <w:separator/>
      </w:r>
    </w:p>
  </w:endnote>
  <w:endnote w:type="continuationSeparator" w:id="1">
    <w:p w:rsidR="000E74EB" w:rsidRDefault="000E74EB" w:rsidP="00850C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F921A2F3-DFFD-42DB-A291-4C662983BFAE}"/>
  </w:font>
  <w:font w:name="黑体">
    <w:altName w:val="SimHei"/>
    <w:panose1 w:val="02010609060101010101"/>
    <w:charset w:val="86"/>
    <w:family w:val="modern"/>
    <w:pitch w:val="fixed"/>
    <w:sig w:usb0="800002BF" w:usb1="38CF7CFA" w:usb2="00000016" w:usb3="00000000" w:csb0="00040001" w:csb1="00000000"/>
    <w:embedRegular r:id="rId2" w:subsetted="1" w:fontKey="{22CAB145-D8E1-4DA8-BC40-27EA6AE5CB4B}"/>
  </w:font>
  <w:font w:name="方正小标宋简体">
    <w:panose1 w:val="02010601030101010101"/>
    <w:charset w:val="86"/>
    <w:family w:val="auto"/>
    <w:pitch w:val="variable"/>
    <w:sig w:usb0="00000001" w:usb1="080E0000" w:usb2="00000010" w:usb3="00000000" w:csb0="00040000" w:csb1="00000000"/>
    <w:embedRegular r:id="rId3" w:subsetted="1" w:fontKey="{0A2D68F4-DEEC-4FBD-83DA-E48A9AF33982}"/>
  </w:font>
  <w:font w:name="楷体_GB2312">
    <w:panose1 w:val="02010609030101010101"/>
    <w:charset w:val="86"/>
    <w:family w:val="modern"/>
    <w:pitch w:val="fixed"/>
    <w:sig w:usb0="00000001" w:usb1="080E0000" w:usb2="00000010" w:usb3="00000000" w:csb0="00040000" w:csb1="00000000"/>
    <w:embedRegular r:id="rId4" w:subsetted="1" w:fontKey="{EF88DDF4-BEEE-466D-A7C6-441BC192AE9D}"/>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4F" w:rsidRDefault="00850C4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4F" w:rsidRDefault="00850C4F">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filled="f" stroked="f" strokeweight=".5pt">
          <v:textbox style="mso-fit-shape-to-text:t" inset="0,0,0,0">
            <w:txbxContent>
              <w:p w:rsidR="00850C4F" w:rsidRDefault="00850C4F">
                <w:pPr>
                  <w:pStyle w:val="a5"/>
                </w:pPr>
                <w:r>
                  <w:fldChar w:fldCharType="begin"/>
                </w:r>
                <w:r w:rsidR="000E74EB">
                  <w:instrText xml:space="preserve"> PAGE  \* MERGEFORMAT </w:instrText>
                </w:r>
                <w:r>
                  <w:fldChar w:fldCharType="separate"/>
                </w:r>
                <w:r w:rsidR="003278CE">
                  <w:rPr>
                    <w:noProof/>
                  </w:rPr>
                  <w:t>2</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4EB" w:rsidRDefault="000E74EB" w:rsidP="00850C4F">
      <w:r>
        <w:separator/>
      </w:r>
    </w:p>
  </w:footnote>
  <w:footnote w:type="continuationSeparator" w:id="1">
    <w:p w:rsidR="000E74EB" w:rsidRDefault="000E74EB" w:rsidP="00850C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EFEBEB1"/>
    <w:multiLevelType w:val="singleLevel"/>
    <w:tmpl w:val="EEFEBEB1"/>
    <w:lvl w:ilvl="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利洁">
    <w15:presenceInfo w15:providerId="WPS Office" w15:userId="310022284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TrueTypeFonts/>
  <w:saveSubset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TZhYWFlMjlmOGYxNjFkNGE2ZTUyZDZmMjAxMzZmN2IifQ=="/>
  </w:docVars>
  <w:rsids>
    <w:rsidRoot w:val="0031681F"/>
    <w:rsid w:val="000E30FD"/>
    <w:rsid w:val="000E74EB"/>
    <w:rsid w:val="00277DEE"/>
    <w:rsid w:val="0031681F"/>
    <w:rsid w:val="003278CE"/>
    <w:rsid w:val="004B1EFD"/>
    <w:rsid w:val="007840E0"/>
    <w:rsid w:val="00850C4F"/>
    <w:rsid w:val="008862F8"/>
    <w:rsid w:val="00A81A87"/>
    <w:rsid w:val="00B1781A"/>
    <w:rsid w:val="00EA5BA0"/>
    <w:rsid w:val="01175F16"/>
    <w:rsid w:val="012C1508"/>
    <w:rsid w:val="024047CD"/>
    <w:rsid w:val="03D25B79"/>
    <w:rsid w:val="040C4C3E"/>
    <w:rsid w:val="047A1114"/>
    <w:rsid w:val="056A1FCC"/>
    <w:rsid w:val="05863A26"/>
    <w:rsid w:val="07452A3A"/>
    <w:rsid w:val="096B3218"/>
    <w:rsid w:val="0FE5719E"/>
    <w:rsid w:val="11D01765"/>
    <w:rsid w:val="13264F2E"/>
    <w:rsid w:val="13AD35B4"/>
    <w:rsid w:val="15AE235B"/>
    <w:rsid w:val="168B10C2"/>
    <w:rsid w:val="16B15AA0"/>
    <w:rsid w:val="16BE5FBD"/>
    <w:rsid w:val="17B76D45"/>
    <w:rsid w:val="185B0D53"/>
    <w:rsid w:val="1997149E"/>
    <w:rsid w:val="1AEB0D31"/>
    <w:rsid w:val="1B041BC6"/>
    <w:rsid w:val="1CBC2932"/>
    <w:rsid w:val="1E844445"/>
    <w:rsid w:val="1F45026D"/>
    <w:rsid w:val="20631369"/>
    <w:rsid w:val="23270D74"/>
    <w:rsid w:val="253432D4"/>
    <w:rsid w:val="261E020C"/>
    <w:rsid w:val="26FE3B9A"/>
    <w:rsid w:val="277001C4"/>
    <w:rsid w:val="282A78D1"/>
    <w:rsid w:val="294C4684"/>
    <w:rsid w:val="29535AA8"/>
    <w:rsid w:val="297D6E28"/>
    <w:rsid w:val="29932436"/>
    <w:rsid w:val="2ADC0C80"/>
    <w:rsid w:val="2B3202B6"/>
    <w:rsid w:val="2B461EE9"/>
    <w:rsid w:val="3075265F"/>
    <w:rsid w:val="30EE0170"/>
    <w:rsid w:val="3122506D"/>
    <w:rsid w:val="31336B36"/>
    <w:rsid w:val="31DE3A9E"/>
    <w:rsid w:val="33362F81"/>
    <w:rsid w:val="349472EA"/>
    <w:rsid w:val="372525AE"/>
    <w:rsid w:val="3810124E"/>
    <w:rsid w:val="38247742"/>
    <w:rsid w:val="38C74734"/>
    <w:rsid w:val="3AA156F3"/>
    <w:rsid w:val="3AF9494C"/>
    <w:rsid w:val="3E611186"/>
    <w:rsid w:val="3FC24CAB"/>
    <w:rsid w:val="43BB117D"/>
    <w:rsid w:val="487E23A1"/>
    <w:rsid w:val="48FA020D"/>
    <w:rsid w:val="49251803"/>
    <w:rsid w:val="4DBC3CE3"/>
    <w:rsid w:val="4E3C1596"/>
    <w:rsid w:val="4ECA3178"/>
    <w:rsid w:val="519563CB"/>
    <w:rsid w:val="523F0236"/>
    <w:rsid w:val="524349D3"/>
    <w:rsid w:val="53474416"/>
    <w:rsid w:val="537742C5"/>
    <w:rsid w:val="564C575A"/>
    <w:rsid w:val="595C16D5"/>
    <w:rsid w:val="595D52E9"/>
    <w:rsid w:val="5A3E31F1"/>
    <w:rsid w:val="5B0605EA"/>
    <w:rsid w:val="5C693288"/>
    <w:rsid w:val="5CA63460"/>
    <w:rsid w:val="5DB34F59"/>
    <w:rsid w:val="5DFA4633"/>
    <w:rsid w:val="5F4607D7"/>
    <w:rsid w:val="5F942323"/>
    <w:rsid w:val="60801015"/>
    <w:rsid w:val="60E4175B"/>
    <w:rsid w:val="6197060F"/>
    <w:rsid w:val="61AE19CB"/>
    <w:rsid w:val="61E04F3C"/>
    <w:rsid w:val="61ED1051"/>
    <w:rsid w:val="620946D9"/>
    <w:rsid w:val="634F746F"/>
    <w:rsid w:val="645A6E6C"/>
    <w:rsid w:val="65BE0F69"/>
    <w:rsid w:val="65F8243B"/>
    <w:rsid w:val="67917600"/>
    <w:rsid w:val="685968A7"/>
    <w:rsid w:val="68961AA0"/>
    <w:rsid w:val="689664C7"/>
    <w:rsid w:val="69BE6932"/>
    <w:rsid w:val="69E46644"/>
    <w:rsid w:val="6ACC2515"/>
    <w:rsid w:val="6ADC309B"/>
    <w:rsid w:val="6F23304B"/>
    <w:rsid w:val="708717DA"/>
    <w:rsid w:val="72F148F0"/>
    <w:rsid w:val="740521B9"/>
    <w:rsid w:val="740E3B7A"/>
    <w:rsid w:val="78E360E5"/>
    <w:rsid w:val="79CB027A"/>
    <w:rsid w:val="7A9F67D4"/>
    <w:rsid w:val="7AD448DC"/>
    <w:rsid w:val="7B161D54"/>
    <w:rsid w:val="7B5B40B2"/>
    <w:rsid w:val="7C266648"/>
    <w:rsid w:val="7CB579CC"/>
    <w:rsid w:val="7DB70CEA"/>
    <w:rsid w:val="7E834D79"/>
    <w:rsid w:val="7F2B0A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0C4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850C4F"/>
    <w:pPr>
      <w:jc w:val="left"/>
    </w:pPr>
  </w:style>
  <w:style w:type="paragraph" w:styleId="a4">
    <w:name w:val="Balloon Text"/>
    <w:basedOn w:val="a"/>
    <w:link w:val="Char"/>
    <w:qFormat/>
    <w:rsid w:val="00850C4F"/>
    <w:rPr>
      <w:sz w:val="18"/>
      <w:szCs w:val="18"/>
    </w:rPr>
  </w:style>
  <w:style w:type="paragraph" w:styleId="a5">
    <w:name w:val="footer"/>
    <w:basedOn w:val="a"/>
    <w:qFormat/>
    <w:rsid w:val="00850C4F"/>
    <w:pPr>
      <w:tabs>
        <w:tab w:val="center" w:pos="4153"/>
        <w:tab w:val="right" w:pos="8306"/>
      </w:tabs>
      <w:snapToGrid w:val="0"/>
      <w:jc w:val="left"/>
    </w:pPr>
    <w:rPr>
      <w:sz w:val="18"/>
    </w:rPr>
  </w:style>
  <w:style w:type="paragraph" w:styleId="a6">
    <w:name w:val="header"/>
    <w:basedOn w:val="a"/>
    <w:qFormat/>
    <w:rsid w:val="00850C4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850C4F"/>
  </w:style>
  <w:style w:type="paragraph" w:styleId="2">
    <w:name w:val="toc 2"/>
    <w:basedOn w:val="a"/>
    <w:next w:val="a"/>
    <w:qFormat/>
    <w:rsid w:val="00850C4F"/>
    <w:pPr>
      <w:ind w:leftChars="200" w:left="420"/>
    </w:pPr>
  </w:style>
  <w:style w:type="paragraph" w:styleId="a7">
    <w:name w:val="Normal (Web)"/>
    <w:basedOn w:val="a"/>
    <w:qFormat/>
    <w:rsid w:val="00850C4F"/>
    <w:pPr>
      <w:spacing w:beforeAutospacing="1" w:afterAutospacing="1"/>
      <w:jc w:val="left"/>
    </w:pPr>
    <w:rPr>
      <w:kern w:val="0"/>
      <w:sz w:val="24"/>
    </w:rPr>
  </w:style>
  <w:style w:type="character" w:customStyle="1" w:styleId="Char">
    <w:name w:val="批注框文本 Char"/>
    <w:basedOn w:val="a0"/>
    <w:link w:val="a4"/>
    <w:qFormat/>
    <w:rsid w:val="00850C4F"/>
    <w:rPr>
      <w:kern w:val="2"/>
      <w:sz w:val="18"/>
      <w:szCs w:val="18"/>
    </w:rPr>
  </w:style>
  <w:style w:type="paragraph" w:customStyle="1" w:styleId="Default">
    <w:name w:val="Default"/>
    <w:qFormat/>
    <w:rsid w:val="00850C4F"/>
    <w:pPr>
      <w:widowControl w:val="0"/>
      <w:autoSpaceDE w:val="0"/>
      <w:autoSpaceDN w:val="0"/>
      <w:adjustRightInd w:val="0"/>
    </w:pPr>
    <w:rPr>
      <w:rFonts w:ascii="仿宋_GB2312" w:hAnsi="仿宋_GB2312" w:cs="仿宋_GB2312"/>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17</Pages>
  <Words>1248</Words>
  <Characters>7115</Characters>
  <Application>Microsoft Office Word</Application>
  <DocSecurity>0</DocSecurity>
  <Lines>59</Lines>
  <Paragraphs>16</Paragraphs>
  <ScaleCrop>false</ScaleCrop>
  <Company>Lenovo</Company>
  <LinksUpToDate>false</LinksUpToDate>
  <CharactersWithSpaces>8347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彭静静</cp:lastModifiedBy>
  <cp:revision>6</cp:revision>
  <dcterms:created xsi:type="dcterms:W3CDTF">2022-04-29T05:38:00Z</dcterms:created>
  <dcterms:modified xsi:type="dcterms:W3CDTF">2023-06-12T08:21:00Z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042CB84839B94340862819A61AF4B677</vt:lpwstr>
  </property>
</Properties>
</file>